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A89C6" w14:textId="7B185774" w:rsidR="00642ACC" w:rsidRPr="00962CBF" w:rsidRDefault="00962CBF">
      <w:pPr>
        <w:rPr>
          <w:rFonts w:ascii="Times New Roman" w:hAnsi="Times New Roman" w:cs="Times New Roman"/>
        </w:rPr>
      </w:pPr>
      <w:r>
        <w:rPr>
          <w:rFonts w:ascii="Times New Roman" w:hAnsi="Times New Roman" w:cs="Times New Roman"/>
          <w:b/>
          <w:sz w:val="28"/>
          <w:szCs w:val="28"/>
        </w:rPr>
        <w:t>PI Name</w:t>
      </w:r>
      <w:r w:rsidRPr="00962CBF">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rPr>
        <w:t>Vy M. Dong</w:t>
      </w:r>
      <w:r w:rsidR="007A7BBC">
        <w:rPr>
          <w:rFonts w:ascii="Times New Roman" w:hAnsi="Times New Roman" w:cs="Times New Roman"/>
        </w:rPr>
        <w:t xml:space="preserve"> &amp; Zhiwei Chen</w:t>
      </w:r>
    </w:p>
    <w:p w14:paraId="0884442E" w14:textId="77777777" w:rsidR="00962CBF" w:rsidRDefault="00962CBF">
      <w:pPr>
        <w:rPr>
          <w:rFonts w:ascii="Times New Roman" w:hAnsi="Times New Roman" w:cs="Times New Roman"/>
          <w:b/>
          <w:sz w:val="28"/>
          <w:szCs w:val="28"/>
        </w:rPr>
      </w:pPr>
    </w:p>
    <w:p w14:paraId="5538449E" w14:textId="77777777" w:rsidR="00962CBF" w:rsidRPr="00962CBF" w:rsidRDefault="00962CBF">
      <w:pPr>
        <w:rPr>
          <w:rFonts w:ascii="Times New Roman" w:hAnsi="Times New Roman" w:cs="Times New Roman"/>
          <w:b/>
        </w:rPr>
      </w:pPr>
      <w:r>
        <w:rPr>
          <w:rFonts w:ascii="Times New Roman" w:hAnsi="Times New Roman" w:cs="Times New Roman"/>
          <w:b/>
          <w:sz w:val="28"/>
          <w:szCs w:val="28"/>
        </w:rPr>
        <w:t>Science Education Title</w:t>
      </w:r>
      <w:r w:rsidRPr="00962CB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rPr>
        <w:t xml:space="preserve">Infrared (IR) Spectroscopy </w:t>
      </w:r>
    </w:p>
    <w:p w14:paraId="6AAD4C2B" w14:textId="77777777" w:rsidR="00962CBF" w:rsidRDefault="00962CBF">
      <w:pPr>
        <w:rPr>
          <w:rFonts w:ascii="Times New Roman" w:hAnsi="Times New Roman" w:cs="Times New Roman"/>
          <w:b/>
          <w:sz w:val="28"/>
          <w:szCs w:val="28"/>
        </w:rPr>
      </w:pPr>
    </w:p>
    <w:p w14:paraId="1550079B" w14:textId="77777777" w:rsidR="00962CBF" w:rsidRDefault="00962CBF">
      <w:pPr>
        <w:rPr>
          <w:rFonts w:ascii="Times New Roman" w:hAnsi="Times New Roman" w:cs="Times New Roman"/>
          <w:b/>
          <w:sz w:val="28"/>
          <w:szCs w:val="28"/>
        </w:rPr>
      </w:pPr>
      <w:r>
        <w:rPr>
          <w:rFonts w:ascii="Times New Roman" w:hAnsi="Times New Roman" w:cs="Times New Roman"/>
          <w:b/>
          <w:sz w:val="28"/>
          <w:szCs w:val="28"/>
        </w:rPr>
        <w:t>Overview</w:t>
      </w:r>
      <w:r w:rsidRPr="00962CBF">
        <w:rPr>
          <w:rFonts w:ascii="Times New Roman" w:hAnsi="Times New Roman" w:cs="Times New Roman"/>
          <w:sz w:val="28"/>
          <w:szCs w:val="28"/>
        </w:rPr>
        <w:t>:</w:t>
      </w:r>
    </w:p>
    <w:p w14:paraId="3A40940F" w14:textId="77777777" w:rsidR="00962CBF" w:rsidRDefault="00962CBF" w:rsidP="00C9537B">
      <w:pPr>
        <w:jc w:val="both"/>
        <w:rPr>
          <w:rFonts w:ascii="Times New Roman" w:hAnsi="Times New Roman" w:cs="Times New Roman"/>
          <w:b/>
          <w:sz w:val="28"/>
          <w:szCs w:val="28"/>
        </w:rPr>
      </w:pPr>
    </w:p>
    <w:p w14:paraId="5A7CD99E" w14:textId="7E3F3C07" w:rsidR="00962CBF" w:rsidRPr="00962CBF" w:rsidRDefault="00D97CEB" w:rsidP="00C9537B">
      <w:pPr>
        <w:jc w:val="both"/>
        <w:rPr>
          <w:rFonts w:ascii="Times New Roman" w:hAnsi="Times New Roman" w:cs="Times New Roman"/>
        </w:rPr>
      </w:pPr>
      <w:r>
        <w:rPr>
          <w:rFonts w:ascii="Times New Roman" w:hAnsi="Times New Roman" w:cs="Times New Roman"/>
        </w:rPr>
        <w:t xml:space="preserve">This experiment will </w:t>
      </w:r>
      <w:r w:rsidR="0059371A">
        <w:rPr>
          <w:rFonts w:ascii="Times New Roman" w:hAnsi="Times New Roman" w:cs="Times New Roman"/>
        </w:rPr>
        <w:t xml:space="preserve">demonstrate the </w:t>
      </w:r>
      <w:r>
        <w:rPr>
          <w:rFonts w:ascii="Times New Roman" w:hAnsi="Times New Roman" w:cs="Times New Roman"/>
        </w:rPr>
        <w:t xml:space="preserve">use </w:t>
      </w:r>
      <w:r w:rsidR="0059371A">
        <w:rPr>
          <w:rFonts w:ascii="Times New Roman" w:hAnsi="Times New Roman" w:cs="Times New Roman"/>
        </w:rPr>
        <w:t xml:space="preserve">of </w:t>
      </w:r>
      <w:r>
        <w:rPr>
          <w:rFonts w:ascii="Times New Roman" w:hAnsi="Times New Roman" w:cs="Times New Roman"/>
        </w:rPr>
        <w:t>infrared (IR)</w:t>
      </w:r>
      <w:ins w:id="0" w:author="Andrew Wilkens" w:date="2016-08-22T14:36:00Z">
        <w:r w:rsidR="008841EC">
          <w:rPr>
            <w:rFonts w:ascii="Times New Roman" w:hAnsi="Times New Roman" w:cs="Times New Roman"/>
          </w:rPr>
          <w:t>, also known as vibrational,</w:t>
        </w:r>
      </w:ins>
      <w:r>
        <w:rPr>
          <w:rFonts w:ascii="Times New Roman" w:hAnsi="Times New Roman" w:cs="Times New Roman"/>
        </w:rPr>
        <w:t xml:space="preserve"> spectroscopy to elucidate the identity of an unknown compound</w:t>
      </w:r>
      <w:r w:rsidR="00EB3DDA">
        <w:rPr>
          <w:rFonts w:ascii="Times New Roman" w:hAnsi="Times New Roman" w:cs="Times New Roman"/>
        </w:rPr>
        <w:t xml:space="preserve"> by identifying the functional group(s) present</w:t>
      </w:r>
      <w:r>
        <w:rPr>
          <w:rFonts w:ascii="Times New Roman" w:hAnsi="Times New Roman" w:cs="Times New Roman"/>
        </w:rPr>
        <w:t xml:space="preserve">. </w:t>
      </w:r>
      <w:r w:rsidR="007C7085">
        <w:rPr>
          <w:rFonts w:ascii="Times New Roman" w:hAnsi="Times New Roman" w:cs="Times New Roman"/>
        </w:rPr>
        <w:t xml:space="preserve">IR spectra will be obtained </w:t>
      </w:r>
      <w:r w:rsidR="0059371A">
        <w:rPr>
          <w:rFonts w:ascii="Times New Roman" w:hAnsi="Times New Roman" w:cs="Times New Roman"/>
        </w:rPr>
        <w:t xml:space="preserve">on an IR spectrometer </w:t>
      </w:r>
      <w:r w:rsidR="007C7085">
        <w:rPr>
          <w:rFonts w:ascii="Times New Roman" w:hAnsi="Times New Roman" w:cs="Times New Roman"/>
        </w:rPr>
        <w:t>using the attenuated total reflection (ATR) sampling technique wit</w:t>
      </w:r>
      <w:r w:rsidR="000342F1">
        <w:rPr>
          <w:rFonts w:ascii="Times New Roman" w:hAnsi="Times New Roman" w:cs="Times New Roman"/>
        </w:rPr>
        <w:t>h a neat sample of the unknown.</w:t>
      </w:r>
      <w:ins w:id="1" w:author="Zhiwei Chen" w:date="2016-08-26T00:39:00Z">
        <w:r w:rsidR="0051671B">
          <w:rPr>
            <w:rFonts w:ascii="Times New Roman" w:hAnsi="Times New Roman" w:cs="Times New Roman"/>
          </w:rPr>
          <w:t xml:space="preserve"> </w:t>
        </w:r>
      </w:ins>
    </w:p>
    <w:p w14:paraId="02B557E5" w14:textId="77777777" w:rsidR="00962CBF" w:rsidRDefault="00962CBF">
      <w:pPr>
        <w:rPr>
          <w:rFonts w:ascii="Times New Roman" w:hAnsi="Times New Roman" w:cs="Times New Roman"/>
          <w:b/>
          <w:sz w:val="28"/>
          <w:szCs w:val="28"/>
        </w:rPr>
      </w:pPr>
    </w:p>
    <w:p w14:paraId="01F9A956" w14:textId="77777777" w:rsidR="00962CBF" w:rsidRDefault="00962CBF">
      <w:pPr>
        <w:rPr>
          <w:rFonts w:ascii="Times New Roman" w:hAnsi="Times New Roman" w:cs="Times New Roman"/>
          <w:sz w:val="28"/>
          <w:szCs w:val="28"/>
        </w:rPr>
      </w:pPr>
      <w:commentRangeStart w:id="2"/>
      <w:r>
        <w:rPr>
          <w:rFonts w:ascii="Times New Roman" w:hAnsi="Times New Roman" w:cs="Times New Roman"/>
          <w:b/>
          <w:sz w:val="28"/>
          <w:szCs w:val="28"/>
        </w:rPr>
        <w:t>Principles</w:t>
      </w:r>
      <w:commentRangeEnd w:id="2"/>
      <w:r w:rsidR="00636F10">
        <w:rPr>
          <w:rStyle w:val="CommentReference"/>
        </w:rPr>
        <w:commentReference w:id="2"/>
      </w:r>
      <w:r w:rsidRPr="00962CBF">
        <w:rPr>
          <w:rFonts w:ascii="Times New Roman" w:hAnsi="Times New Roman" w:cs="Times New Roman"/>
          <w:sz w:val="28"/>
          <w:szCs w:val="28"/>
        </w:rPr>
        <w:t>:</w:t>
      </w:r>
    </w:p>
    <w:p w14:paraId="61E2041C" w14:textId="77777777" w:rsidR="0064435D" w:rsidRDefault="0064435D">
      <w:pPr>
        <w:rPr>
          <w:rFonts w:ascii="Times New Roman" w:hAnsi="Times New Roman" w:cs="Times New Roman"/>
          <w:sz w:val="28"/>
          <w:szCs w:val="28"/>
        </w:rPr>
      </w:pPr>
    </w:p>
    <w:p w14:paraId="5A3A85F4" w14:textId="1824B31C" w:rsidR="002D4BB6" w:rsidRDefault="007E1DF7" w:rsidP="00C9537B">
      <w:pPr>
        <w:jc w:val="both"/>
        <w:rPr>
          <w:rFonts w:ascii="Times New Roman" w:hAnsi="Times New Roman" w:cs="Times New Roman"/>
        </w:rPr>
      </w:pPr>
      <w:r>
        <w:rPr>
          <w:rFonts w:ascii="Times New Roman" w:hAnsi="Times New Roman" w:cs="Times New Roman"/>
        </w:rPr>
        <w:t xml:space="preserve">A covalent bond between two atoms can be thought of as two </w:t>
      </w:r>
      <w:r w:rsidR="00DE7925">
        <w:rPr>
          <w:rFonts w:ascii="Times New Roman" w:hAnsi="Times New Roman" w:cs="Times New Roman"/>
        </w:rPr>
        <w:t xml:space="preserve">objects with masses </w:t>
      </w:r>
      <w:r w:rsidR="00DE7925">
        <w:rPr>
          <w:rFonts w:ascii="Times New Roman" w:hAnsi="Times New Roman" w:cs="Times New Roman"/>
          <w:i/>
        </w:rPr>
        <w:t>m</w:t>
      </w:r>
      <w:r w:rsidR="00DE7925">
        <w:rPr>
          <w:rFonts w:ascii="Times New Roman" w:hAnsi="Times New Roman" w:cs="Times New Roman"/>
          <w:vertAlign w:val="subscript"/>
        </w:rPr>
        <w:t>1</w:t>
      </w:r>
      <w:r w:rsidR="00DE7925">
        <w:rPr>
          <w:rFonts w:ascii="Times New Roman" w:hAnsi="Times New Roman" w:cs="Times New Roman"/>
        </w:rPr>
        <w:t xml:space="preserve"> and </w:t>
      </w:r>
      <w:r w:rsidR="00DE7925" w:rsidRPr="00DE7925">
        <w:rPr>
          <w:rFonts w:ascii="Times New Roman" w:hAnsi="Times New Roman" w:cs="Times New Roman"/>
          <w:i/>
        </w:rPr>
        <w:t>m</w:t>
      </w:r>
      <w:r w:rsidR="00DE7925">
        <w:rPr>
          <w:rFonts w:ascii="Times New Roman" w:hAnsi="Times New Roman" w:cs="Times New Roman"/>
          <w:vertAlign w:val="subscript"/>
        </w:rPr>
        <w:t>2</w:t>
      </w:r>
      <w:r w:rsidR="00DE7925">
        <w:rPr>
          <w:rFonts w:ascii="Times New Roman" w:hAnsi="Times New Roman" w:cs="Times New Roman"/>
        </w:rPr>
        <w:t xml:space="preserve"> that are</w:t>
      </w:r>
      <w:r>
        <w:rPr>
          <w:rFonts w:ascii="Times New Roman" w:hAnsi="Times New Roman" w:cs="Times New Roman"/>
        </w:rPr>
        <w:t xml:space="preserve"> </w:t>
      </w:r>
      <w:r w:rsidR="00DE7925">
        <w:rPr>
          <w:rFonts w:ascii="Times New Roman" w:hAnsi="Times New Roman" w:cs="Times New Roman"/>
        </w:rPr>
        <w:t xml:space="preserve">connected with a spring. Naturally, this bond </w:t>
      </w:r>
      <w:r w:rsidR="00EA2171">
        <w:rPr>
          <w:rFonts w:ascii="Times New Roman" w:hAnsi="Times New Roman" w:cs="Times New Roman"/>
        </w:rPr>
        <w:t xml:space="preserve">stretches and compresses with </w:t>
      </w:r>
      <w:r w:rsidR="00DE7925">
        <w:rPr>
          <w:rFonts w:ascii="Times New Roman" w:hAnsi="Times New Roman" w:cs="Times New Roman"/>
        </w:rPr>
        <w:t xml:space="preserve">a </w:t>
      </w:r>
      <w:r w:rsidR="00EA2171">
        <w:rPr>
          <w:rFonts w:ascii="Times New Roman" w:hAnsi="Times New Roman" w:cs="Times New Roman"/>
        </w:rPr>
        <w:t xml:space="preserve">certain </w:t>
      </w:r>
      <w:r w:rsidR="00DE7925">
        <w:rPr>
          <w:rFonts w:ascii="Times New Roman" w:hAnsi="Times New Roman" w:cs="Times New Roman"/>
        </w:rPr>
        <w:t>vibratio</w:t>
      </w:r>
      <w:r w:rsidR="00310CE0">
        <w:rPr>
          <w:rFonts w:ascii="Times New Roman" w:hAnsi="Times New Roman" w:cs="Times New Roman"/>
        </w:rPr>
        <w:t xml:space="preserve">nal frequency. This frequency </w:t>
      </w:r>
      <m:oMath>
        <m:acc>
          <m:accPr>
            <m:chr m:val="̃"/>
            <m:ctrlPr>
              <w:rPr>
                <w:rFonts w:ascii="Cambria Math" w:hAnsi="Cambria Math" w:cs="Times New Roman"/>
                <w:i/>
              </w:rPr>
            </m:ctrlPr>
          </m:accPr>
          <m:e>
            <m:r>
              <w:rPr>
                <w:rFonts w:ascii="Cambria Math" w:hAnsi="Cambria Math" w:cs="Times New Roman"/>
              </w:rPr>
              <m:t>v</m:t>
            </m:r>
          </m:e>
        </m:acc>
      </m:oMath>
      <w:r w:rsidR="002D4BB6">
        <w:rPr>
          <w:rFonts w:ascii="Times New Roman" w:hAnsi="Times New Roman" w:cs="Times New Roman"/>
        </w:rPr>
        <w:t xml:space="preserve"> </w:t>
      </w:r>
      <w:r w:rsidR="00310CE0">
        <w:rPr>
          <w:rFonts w:ascii="Times New Roman" w:hAnsi="Times New Roman" w:cs="Times New Roman"/>
        </w:rPr>
        <w:t xml:space="preserve">is given by </w:t>
      </w:r>
      <w:ins w:id="3" w:author="Andrew Wilkens" w:date="2016-08-22T14:45:00Z">
        <w:r w:rsidR="00E13A80" w:rsidRPr="00E13A80">
          <w:rPr>
            <w:rFonts w:ascii="Times New Roman" w:hAnsi="Times New Roman" w:cs="Times New Roman"/>
            <w:b/>
            <w:rPrChange w:id="4" w:author="Andrew Wilkens" w:date="2016-08-22T14:45:00Z">
              <w:rPr>
                <w:rFonts w:ascii="Times New Roman" w:hAnsi="Times New Roman" w:cs="Times New Roman"/>
              </w:rPr>
            </w:rPrChange>
          </w:rPr>
          <w:t>E</w:t>
        </w:r>
      </w:ins>
      <w:del w:id="5" w:author="Andrew Wilkens" w:date="2016-08-22T14:45:00Z">
        <w:r w:rsidR="00310CE0" w:rsidRPr="00E13A80" w:rsidDel="00E13A80">
          <w:rPr>
            <w:rFonts w:ascii="Times New Roman" w:hAnsi="Times New Roman" w:cs="Times New Roman"/>
            <w:b/>
            <w:rPrChange w:id="6" w:author="Andrew Wilkens" w:date="2016-08-22T14:45:00Z">
              <w:rPr>
                <w:rFonts w:ascii="Times New Roman" w:hAnsi="Times New Roman" w:cs="Times New Roman"/>
              </w:rPr>
            </w:rPrChange>
          </w:rPr>
          <w:delText>e</w:delText>
        </w:r>
      </w:del>
      <w:r w:rsidR="00310CE0" w:rsidRPr="00E13A80">
        <w:rPr>
          <w:rFonts w:ascii="Times New Roman" w:hAnsi="Times New Roman" w:cs="Times New Roman"/>
          <w:b/>
          <w:rPrChange w:id="7" w:author="Andrew Wilkens" w:date="2016-08-22T14:45:00Z">
            <w:rPr>
              <w:rFonts w:ascii="Times New Roman" w:hAnsi="Times New Roman" w:cs="Times New Roman"/>
            </w:rPr>
          </w:rPrChange>
        </w:rPr>
        <w:t>quation 1</w:t>
      </w:r>
      <w:r w:rsidR="00310CE0">
        <w:rPr>
          <w:rFonts w:ascii="Times New Roman" w:hAnsi="Times New Roman" w:cs="Times New Roman"/>
        </w:rPr>
        <w:t xml:space="preserve"> </w:t>
      </w:r>
      <w:r w:rsidR="00ED11BA">
        <w:rPr>
          <w:rFonts w:ascii="Times New Roman" w:hAnsi="Times New Roman" w:cs="Times New Roman"/>
        </w:rPr>
        <w:t xml:space="preserve">where </w:t>
      </w:r>
      <w:r w:rsidR="00ED11BA" w:rsidRPr="00ED11BA">
        <w:rPr>
          <w:rFonts w:ascii="Times New Roman" w:hAnsi="Times New Roman" w:cs="Times New Roman"/>
          <w:i/>
        </w:rPr>
        <w:t>k</w:t>
      </w:r>
      <w:r w:rsidR="00ED11BA">
        <w:rPr>
          <w:rFonts w:ascii="Times New Roman" w:hAnsi="Times New Roman" w:cs="Times New Roman"/>
        </w:rPr>
        <w:t xml:space="preserve"> is the force constant of the spring, </w:t>
      </w:r>
      <w:r w:rsidR="000D4B22" w:rsidRPr="000D4B22">
        <w:rPr>
          <w:rFonts w:ascii="Times New Roman" w:hAnsi="Times New Roman" w:cs="Times New Roman"/>
          <w:i/>
        </w:rPr>
        <w:t>c</w:t>
      </w:r>
      <w:r w:rsidR="000D4B22">
        <w:rPr>
          <w:rFonts w:ascii="Times New Roman" w:hAnsi="Times New Roman" w:cs="Times New Roman"/>
        </w:rPr>
        <w:t xml:space="preserve"> is the speed of light, </w:t>
      </w:r>
      <w:r w:rsidR="00ED11BA">
        <w:rPr>
          <w:rFonts w:ascii="Times New Roman" w:hAnsi="Times New Roman" w:cs="Times New Roman"/>
        </w:rPr>
        <w:t xml:space="preserve">and </w:t>
      </w:r>
      <w:r w:rsidR="00ED11BA" w:rsidRPr="00ED11BA">
        <w:rPr>
          <w:rFonts w:ascii="Symbol" w:hAnsi="Symbol" w:cs="Times New Roman"/>
        </w:rPr>
        <w:t></w:t>
      </w:r>
      <w:r w:rsidR="00ED11BA">
        <w:rPr>
          <w:rFonts w:ascii="Times New Roman" w:hAnsi="Times New Roman" w:cs="Times New Roman"/>
        </w:rPr>
        <w:t xml:space="preserve"> is the reduced mass (</w:t>
      </w:r>
      <w:ins w:id="8" w:author="Andrew Wilkens" w:date="2016-08-22T14:45:00Z">
        <w:r w:rsidR="00E13A80" w:rsidRPr="00E13A80">
          <w:rPr>
            <w:rFonts w:ascii="Times New Roman" w:hAnsi="Times New Roman" w:cs="Times New Roman"/>
            <w:b/>
            <w:rPrChange w:id="9" w:author="Andrew Wilkens" w:date="2016-08-22T14:46:00Z">
              <w:rPr>
                <w:rFonts w:ascii="Times New Roman" w:hAnsi="Times New Roman" w:cs="Times New Roman"/>
              </w:rPr>
            </w:rPrChange>
          </w:rPr>
          <w:t>E</w:t>
        </w:r>
      </w:ins>
      <w:del w:id="10" w:author="Andrew Wilkens" w:date="2016-08-22T14:45:00Z">
        <w:r w:rsidR="00ED11BA" w:rsidRPr="00E13A80" w:rsidDel="00E13A80">
          <w:rPr>
            <w:rFonts w:ascii="Times New Roman" w:hAnsi="Times New Roman" w:cs="Times New Roman"/>
            <w:b/>
            <w:rPrChange w:id="11" w:author="Andrew Wilkens" w:date="2016-08-22T14:46:00Z">
              <w:rPr>
                <w:rFonts w:ascii="Times New Roman" w:hAnsi="Times New Roman" w:cs="Times New Roman"/>
              </w:rPr>
            </w:rPrChange>
          </w:rPr>
          <w:delText>e</w:delText>
        </w:r>
      </w:del>
      <w:r w:rsidR="00ED11BA" w:rsidRPr="00E13A80">
        <w:rPr>
          <w:rFonts w:ascii="Times New Roman" w:hAnsi="Times New Roman" w:cs="Times New Roman"/>
          <w:b/>
          <w:rPrChange w:id="12" w:author="Andrew Wilkens" w:date="2016-08-22T14:46:00Z">
            <w:rPr>
              <w:rFonts w:ascii="Times New Roman" w:hAnsi="Times New Roman" w:cs="Times New Roman"/>
            </w:rPr>
          </w:rPrChange>
        </w:rPr>
        <w:t>quation 2</w:t>
      </w:r>
      <w:r w:rsidR="00ED11BA">
        <w:rPr>
          <w:rFonts w:ascii="Times New Roman" w:hAnsi="Times New Roman" w:cs="Times New Roman"/>
        </w:rPr>
        <w:t>).</w:t>
      </w:r>
      <w:r w:rsidR="00310CE0">
        <w:rPr>
          <w:rFonts w:ascii="Times New Roman" w:hAnsi="Times New Roman" w:cs="Times New Roman"/>
        </w:rPr>
        <w:t xml:space="preserve"> </w:t>
      </w:r>
      <w:r w:rsidR="00ED11BA">
        <w:rPr>
          <w:rFonts w:ascii="Times New Roman" w:hAnsi="Times New Roman" w:cs="Times New Roman"/>
        </w:rPr>
        <w:t>The frequency</w:t>
      </w:r>
      <w:r w:rsidR="00DE7925">
        <w:rPr>
          <w:rFonts w:ascii="Times New Roman" w:hAnsi="Times New Roman" w:cs="Times New Roman"/>
        </w:rPr>
        <w:t xml:space="preserve"> is typically measured in wavenumbers, which are expressed in inverse centimeters, cm</w:t>
      </w:r>
      <w:r w:rsidR="00DE7925">
        <w:rPr>
          <w:rFonts w:ascii="Times New Roman" w:hAnsi="Times New Roman" w:cs="Times New Roman"/>
          <w:vertAlign w:val="superscript"/>
        </w:rPr>
        <w:t>-1</w:t>
      </w:r>
      <w:r w:rsidR="00DE7925">
        <w:rPr>
          <w:rFonts w:ascii="Times New Roman" w:hAnsi="Times New Roman" w:cs="Times New Roman"/>
        </w:rPr>
        <w:t xml:space="preserve">. </w:t>
      </w:r>
    </w:p>
    <w:p w14:paraId="5B6A8212" w14:textId="09FBD374" w:rsidR="00E61CCA" w:rsidRPr="00E61CCA" w:rsidRDefault="0051671B" w:rsidP="00E61CCA">
      <w:pPr>
        <w:jc w:val="center"/>
        <w:rPr>
          <w:rFonts w:ascii="Times New Roman" w:hAnsi="Times New Roman" w:cs="Times New Roman"/>
        </w:rPr>
      </w:pPr>
      <m:oMathPara>
        <m:oMath>
          <m:acc>
            <m:accPr>
              <m:chr m:val="̃"/>
              <m:ctrlPr>
                <w:rPr>
                  <w:rFonts w:ascii="Cambria Math" w:hAnsi="Cambria Math" w:cs="Times New Roman"/>
                  <w:i/>
                </w:rPr>
              </m:ctrlPr>
            </m:accPr>
            <m:e>
              <m:r>
                <w:rPr>
                  <w:rFonts w:ascii="Cambria Math" w:hAnsi="Cambria Math" w:cs="Times New Roman"/>
                </w:rPr>
                <m:t>v</m:t>
              </m:r>
            </m:e>
          </m:ac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2πc</m:t>
              </m:r>
            </m:den>
          </m:f>
          <m:rad>
            <m:radPr>
              <m:degHide m:val="1"/>
              <m:ctrlPr>
                <w:rPr>
                  <w:rFonts w:ascii="Cambria Math" w:hAnsi="Cambria Math" w:cs="Times New Roman"/>
                  <w:i/>
                </w:rPr>
              </m:ctrlPr>
            </m:radPr>
            <m:deg/>
            <m:e>
              <m:f>
                <m:fPr>
                  <m:ctrlPr>
                    <w:rPr>
                      <w:rFonts w:ascii="Cambria Math" w:hAnsi="Cambria Math" w:cs="Times New Roman"/>
                      <w:i/>
                    </w:rPr>
                  </m:ctrlPr>
                </m:fPr>
                <m:num>
                  <m:r>
                    <w:rPr>
                      <w:rFonts w:ascii="Cambria Math" w:hAnsi="Cambria Math" w:cs="Times New Roman"/>
                    </w:rPr>
                    <m:t>k</m:t>
                  </m:r>
                </m:num>
                <m:den>
                  <m:r>
                    <w:rPr>
                      <w:rFonts w:ascii="Cambria Math" w:hAnsi="Cambria Math" w:cs="Times New Roman"/>
                    </w:rPr>
                    <m:t>μ</m:t>
                  </m:r>
                </m:den>
              </m:f>
            </m:e>
          </m:rad>
          <m:r>
            <w:rPr>
              <w:rFonts w:ascii="Cambria Math" w:hAnsi="Cambria Math" w:cs="Times New Roman"/>
            </w:rPr>
            <m:t xml:space="preserve">     (Equation 1)</m:t>
          </m:r>
        </m:oMath>
      </m:oMathPara>
    </w:p>
    <w:p w14:paraId="2C36EA60" w14:textId="77777777" w:rsidR="00E61CCA" w:rsidRPr="00E61CCA" w:rsidRDefault="00E61CCA" w:rsidP="00E61CCA">
      <w:pPr>
        <w:jc w:val="center"/>
        <w:rPr>
          <w:rFonts w:ascii="Times New Roman" w:hAnsi="Times New Roman" w:cs="Times New Roman"/>
        </w:rPr>
      </w:pPr>
    </w:p>
    <w:p w14:paraId="194B4B59" w14:textId="3AFA37AE" w:rsidR="002D4BB6" w:rsidRDefault="00E61CCA" w:rsidP="00E61CCA">
      <w:pPr>
        <w:jc w:val="center"/>
        <w:rPr>
          <w:rFonts w:ascii="Times New Roman" w:hAnsi="Times New Roman" w:cs="Times New Roman"/>
        </w:rPr>
      </w:pPr>
      <m:oMathPara>
        <m:oMath>
          <m:r>
            <w:rPr>
              <w:rFonts w:ascii="Cambria Math" w:hAnsi="Cambria Math" w:cs="Times New Roman"/>
            </w:rPr>
            <m:t>μ=</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2</m:t>
                  </m:r>
                </m:sub>
              </m:sSub>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2</m:t>
                  </m:r>
                </m:sub>
              </m:sSub>
            </m:den>
          </m:f>
          <m:r>
            <w:rPr>
              <w:rFonts w:ascii="Cambria Math" w:hAnsi="Cambria Math" w:cs="Times New Roman"/>
            </w:rPr>
            <m:t xml:space="preserve">       (Equa</m:t>
          </m:r>
          <m:r>
            <w:rPr>
              <w:rFonts w:ascii="Cambria Math" w:hAnsi="Cambria Math" w:cs="Times New Roman"/>
            </w:rPr>
            <m:t>tion 2)</m:t>
          </m:r>
          <m:r>
            <m:rPr>
              <m:sty m:val="p"/>
            </m:rPr>
            <w:rPr>
              <w:rFonts w:ascii="Times New Roman" w:hAnsi="Times New Roman" w:cs="Times New Roman"/>
            </w:rPr>
            <w:br/>
          </m:r>
        </m:oMath>
      </m:oMathPara>
    </w:p>
    <w:p w14:paraId="671A46A0" w14:textId="546B22B3" w:rsidR="00962CBF" w:rsidRPr="00C9537B" w:rsidRDefault="00310CE0" w:rsidP="00C9537B">
      <w:pPr>
        <w:jc w:val="both"/>
        <w:rPr>
          <w:rFonts w:ascii="Times New Roman" w:hAnsi="Times New Roman" w:cs="Times New Roman"/>
        </w:rPr>
      </w:pPr>
      <w:r>
        <w:rPr>
          <w:rFonts w:ascii="Times New Roman" w:hAnsi="Times New Roman" w:cs="Times New Roman"/>
        </w:rPr>
        <w:t xml:space="preserve">From </w:t>
      </w:r>
      <w:ins w:id="13" w:author="Andrew Wilkens" w:date="2016-08-22T14:46:00Z">
        <w:r w:rsidR="00E13A80" w:rsidRPr="00E13A80">
          <w:rPr>
            <w:rFonts w:ascii="Times New Roman" w:hAnsi="Times New Roman" w:cs="Times New Roman"/>
            <w:b/>
            <w:rPrChange w:id="14" w:author="Andrew Wilkens" w:date="2016-08-22T14:46:00Z">
              <w:rPr>
                <w:rFonts w:ascii="Times New Roman" w:hAnsi="Times New Roman" w:cs="Times New Roman"/>
              </w:rPr>
            </w:rPrChange>
          </w:rPr>
          <w:t>E</w:t>
        </w:r>
      </w:ins>
      <w:del w:id="15" w:author="Andrew Wilkens" w:date="2016-08-22T14:46:00Z">
        <w:r w:rsidRPr="00E13A80" w:rsidDel="00E13A80">
          <w:rPr>
            <w:rFonts w:ascii="Times New Roman" w:hAnsi="Times New Roman" w:cs="Times New Roman"/>
            <w:b/>
            <w:rPrChange w:id="16" w:author="Andrew Wilkens" w:date="2016-08-22T14:46:00Z">
              <w:rPr>
                <w:rFonts w:ascii="Times New Roman" w:hAnsi="Times New Roman" w:cs="Times New Roman"/>
              </w:rPr>
            </w:rPrChange>
          </w:rPr>
          <w:delText>e</w:delText>
        </w:r>
      </w:del>
      <w:r w:rsidRPr="00E13A80">
        <w:rPr>
          <w:rFonts w:ascii="Times New Roman" w:hAnsi="Times New Roman" w:cs="Times New Roman"/>
          <w:b/>
          <w:rPrChange w:id="17" w:author="Andrew Wilkens" w:date="2016-08-22T14:46:00Z">
            <w:rPr>
              <w:rFonts w:ascii="Times New Roman" w:hAnsi="Times New Roman" w:cs="Times New Roman"/>
            </w:rPr>
          </w:rPrChange>
        </w:rPr>
        <w:t>quation 1</w:t>
      </w:r>
      <w:r>
        <w:rPr>
          <w:rFonts w:ascii="Times New Roman" w:hAnsi="Times New Roman" w:cs="Times New Roman"/>
        </w:rPr>
        <w:t xml:space="preserve">, </w:t>
      </w:r>
      <w:r w:rsidR="00ED11BA">
        <w:rPr>
          <w:rFonts w:ascii="Times New Roman" w:hAnsi="Times New Roman" w:cs="Times New Roman"/>
        </w:rPr>
        <w:t>the frequency is proportional to the strength of the spring and inversely proportional to the masses of the objects. Thus, C–H, N–H, and O–H bonds have higher stretching frequencies than C–C and C</w:t>
      </w:r>
      <w:r w:rsidR="00ED11BA">
        <w:rPr>
          <w:rFonts w:ascii="Times New Roman" w:hAnsi="Times New Roman" w:cs="Times New Roman"/>
        </w:rPr>
        <w:softHyphen/>
        <w:t>–O bonds</w:t>
      </w:r>
      <w:ins w:id="18" w:author="Andrew Wilkens" w:date="2016-08-22T14:48:00Z">
        <w:r w:rsidR="00636F10">
          <w:rPr>
            <w:rFonts w:ascii="Times New Roman" w:hAnsi="Times New Roman" w:cs="Times New Roman"/>
          </w:rPr>
          <w:t>, as hydrogen is a light atom</w:t>
        </w:r>
      </w:ins>
      <w:r w:rsidR="00ED11BA">
        <w:rPr>
          <w:rFonts w:ascii="Times New Roman" w:hAnsi="Times New Roman" w:cs="Times New Roman"/>
        </w:rPr>
        <w:t xml:space="preserve">. Double and triple bonds can be considered as stronger springs, so a C–O double bond has a higher stretching frequency than a C–O single bond. </w:t>
      </w:r>
      <w:r w:rsidR="007E1DF7">
        <w:rPr>
          <w:rFonts w:ascii="Times New Roman" w:hAnsi="Times New Roman" w:cs="Times New Roman"/>
        </w:rPr>
        <w:t>Infrared light is electromagnetic radiation with wavelengths ranging from 700 nm to 1</w:t>
      </w:r>
      <w:r w:rsidR="00B73AFD">
        <w:rPr>
          <w:rFonts w:ascii="Times New Roman" w:hAnsi="Times New Roman" w:cs="Times New Roman"/>
        </w:rPr>
        <w:t xml:space="preserve"> mm</w:t>
      </w:r>
      <w:r w:rsidR="00C9537B">
        <w:rPr>
          <w:rFonts w:ascii="Times New Roman" w:hAnsi="Times New Roman" w:cs="Times New Roman"/>
        </w:rPr>
        <w:t>, which is consistent with the relative bond strengths</w:t>
      </w:r>
      <w:r w:rsidR="00B73AFD">
        <w:rPr>
          <w:rFonts w:ascii="Times New Roman" w:hAnsi="Times New Roman" w:cs="Times New Roman"/>
        </w:rPr>
        <w:t xml:space="preserve">. When </w:t>
      </w:r>
      <w:r w:rsidR="00EA2171">
        <w:rPr>
          <w:rFonts w:ascii="Times New Roman" w:hAnsi="Times New Roman" w:cs="Times New Roman"/>
        </w:rPr>
        <w:t xml:space="preserve">a molecule absorbs infrared light with </w:t>
      </w:r>
      <w:ins w:id="19" w:author="Andrew Wilkens" w:date="2016-08-22T14:49:00Z">
        <w:r w:rsidR="00636F10">
          <w:rPr>
            <w:rFonts w:ascii="Times New Roman" w:hAnsi="Times New Roman" w:cs="Times New Roman"/>
          </w:rPr>
          <w:t xml:space="preserve">a </w:t>
        </w:r>
      </w:ins>
      <w:r w:rsidR="00EA2171">
        <w:rPr>
          <w:rFonts w:ascii="Times New Roman" w:hAnsi="Times New Roman" w:cs="Times New Roman"/>
        </w:rPr>
        <w:t>frequency that equals the natural vibrational frequency of a covalent bond</w:t>
      </w:r>
      <w:r w:rsidR="00B73AFD">
        <w:rPr>
          <w:rFonts w:ascii="Times New Roman" w:hAnsi="Times New Roman" w:cs="Times New Roman"/>
        </w:rPr>
        <w:t xml:space="preserve">, the energy from </w:t>
      </w:r>
      <w:del w:id="20" w:author="Andrew Wilkens" w:date="2016-08-22T14:50:00Z">
        <w:r w:rsidR="00B73AFD" w:rsidDel="00636F10">
          <w:rPr>
            <w:rFonts w:ascii="Times New Roman" w:hAnsi="Times New Roman" w:cs="Times New Roman"/>
          </w:rPr>
          <w:delText xml:space="preserve">infrared </w:delText>
        </w:r>
      </w:del>
      <w:ins w:id="21" w:author="Andrew Wilkens" w:date="2016-08-22T14:50:00Z">
        <w:r w:rsidR="00636F10">
          <w:rPr>
            <w:rFonts w:ascii="Times New Roman" w:hAnsi="Times New Roman" w:cs="Times New Roman"/>
          </w:rPr>
          <w:t xml:space="preserve">the </w:t>
        </w:r>
      </w:ins>
      <w:r w:rsidR="00B73AFD">
        <w:rPr>
          <w:rFonts w:ascii="Times New Roman" w:hAnsi="Times New Roman" w:cs="Times New Roman"/>
        </w:rPr>
        <w:t>radiation produces an increase in the amplitude of the bo</w:t>
      </w:r>
      <w:r w:rsidR="00EA2171">
        <w:rPr>
          <w:rFonts w:ascii="Times New Roman" w:hAnsi="Times New Roman" w:cs="Times New Roman"/>
        </w:rPr>
        <w:t xml:space="preserve">nd vibration. </w:t>
      </w:r>
      <w:ins w:id="22" w:author="Zhiwei Chen" w:date="2016-08-26T00:58:00Z">
        <w:r w:rsidR="00582609">
          <w:rPr>
            <w:rFonts w:ascii="Times New Roman" w:hAnsi="Times New Roman" w:cs="Times New Roman"/>
          </w:rPr>
          <w:t xml:space="preserve">If the </w:t>
        </w:r>
        <w:proofErr w:type="spellStart"/>
        <w:r w:rsidR="00582609">
          <w:rPr>
            <w:rFonts w:ascii="Times New Roman" w:hAnsi="Times New Roman" w:cs="Times New Roman"/>
          </w:rPr>
          <w:t>electronegativities</w:t>
        </w:r>
        <w:proofErr w:type="spellEnd"/>
        <w:r w:rsidR="00582609">
          <w:rPr>
            <w:rFonts w:ascii="Times New Roman" w:hAnsi="Times New Roman" w:cs="Times New Roman"/>
          </w:rPr>
          <w:t xml:space="preserve"> (the tendency to </w:t>
        </w:r>
      </w:ins>
      <w:ins w:id="23" w:author="Zhiwei Chen" w:date="2016-08-26T00:59:00Z">
        <w:r w:rsidR="00582609">
          <w:rPr>
            <w:rFonts w:ascii="Times New Roman" w:hAnsi="Times New Roman" w:cs="Times New Roman"/>
          </w:rPr>
          <w:t>attract</w:t>
        </w:r>
      </w:ins>
      <w:ins w:id="24" w:author="Zhiwei Chen" w:date="2016-08-26T00:58:00Z">
        <w:r w:rsidR="00582609">
          <w:rPr>
            <w:rFonts w:ascii="Times New Roman" w:hAnsi="Times New Roman" w:cs="Times New Roman"/>
          </w:rPr>
          <w:t xml:space="preserve"> electrons) of the</w:t>
        </w:r>
      </w:ins>
      <w:ins w:id="25" w:author="Zhiwei Chen" w:date="2016-08-26T00:59:00Z">
        <w:r w:rsidR="00582609">
          <w:rPr>
            <w:rFonts w:ascii="Times New Roman" w:hAnsi="Times New Roman" w:cs="Times New Roman"/>
          </w:rPr>
          <w:t xml:space="preserve"> two atoms in a covalent bond are very different, a charge separation </w:t>
        </w:r>
      </w:ins>
      <w:ins w:id="26" w:author="Zhiwei Chen" w:date="2016-08-26T01:01:00Z">
        <w:r w:rsidR="00582609">
          <w:rPr>
            <w:rFonts w:ascii="Times New Roman" w:hAnsi="Times New Roman" w:cs="Times New Roman"/>
          </w:rPr>
          <w:t>occurs</w:t>
        </w:r>
      </w:ins>
      <w:ins w:id="27" w:author="Zhiwei Chen" w:date="2016-08-26T00:59:00Z">
        <w:r w:rsidR="00582609">
          <w:rPr>
            <w:rFonts w:ascii="Times New Roman" w:hAnsi="Times New Roman" w:cs="Times New Roman"/>
          </w:rPr>
          <w:t xml:space="preserve"> </w:t>
        </w:r>
      </w:ins>
      <w:ins w:id="28" w:author="Zhiwei Chen" w:date="2016-08-26T01:01:00Z">
        <w:r w:rsidR="00582609">
          <w:rPr>
            <w:rFonts w:ascii="Times New Roman" w:hAnsi="Times New Roman" w:cs="Times New Roman"/>
          </w:rPr>
          <w:t xml:space="preserve">that results in a dipole </w:t>
        </w:r>
        <w:proofErr w:type="spellStart"/>
        <w:r w:rsidR="00582609">
          <w:rPr>
            <w:rFonts w:ascii="Times New Roman" w:hAnsi="Times New Roman" w:cs="Times New Roman"/>
          </w:rPr>
          <w:t>moment.For</w:t>
        </w:r>
        <w:proofErr w:type="spellEnd"/>
        <w:r w:rsidR="00582609">
          <w:rPr>
            <w:rFonts w:ascii="Times New Roman" w:hAnsi="Times New Roman" w:cs="Times New Roman"/>
          </w:rPr>
          <w:t xml:space="preserve"> example, in a C–O double bond (a carbonyl group), the electrons spend more time around the oxygen atom than the carbon atom </w:t>
        </w:r>
      </w:ins>
      <w:ins w:id="29" w:author="Zhiwei Chen" w:date="2016-08-26T01:03:00Z">
        <w:r w:rsidR="00582609">
          <w:rPr>
            <w:rFonts w:ascii="Times New Roman" w:hAnsi="Times New Roman" w:cs="Times New Roman"/>
          </w:rPr>
          <w:t>because</w:t>
        </w:r>
      </w:ins>
      <w:ins w:id="30" w:author="Zhiwei Chen" w:date="2016-08-26T01:01:00Z">
        <w:r w:rsidR="00582609">
          <w:rPr>
            <w:rFonts w:ascii="Times New Roman" w:hAnsi="Times New Roman" w:cs="Times New Roman"/>
          </w:rPr>
          <w:t xml:space="preserve"> </w:t>
        </w:r>
      </w:ins>
      <w:ins w:id="31" w:author="Zhiwei Chen" w:date="2016-08-26T01:03:00Z">
        <w:r w:rsidR="00582609">
          <w:rPr>
            <w:rFonts w:ascii="Times New Roman" w:hAnsi="Times New Roman" w:cs="Times New Roman"/>
          </w:rPr>
          <w:t xml:space="preserve">oxygen is more electronegative than carbon. Hence, there is a </w:t>
        </w:r>
      </w:ins>
      <w:ins w:id="32" w:author="Zhiwei Chen" w:date="2016-08-26T01:08:00Z">
        <w:r w:rsidR="00026935">
          <w:rPr>
            <w:rFonts w:ascii="Times New Roman" w:hAnsi="Times New Roman" w:cs="Times New Roman"/>
          </w:rPr>
          <w:t xml:space="preserve">net </w:t>
        </w:r>
      </w:ins>
      <w:ins w:id="33" w:author="Zhiwei Chen" w:date="2016-08-26T01:03:00Z">
        <w:r w:rsidR="00582609">
          <w:rPr>
            <w:rFonts w:ascii="Times New Roman" w:hAnsi="Times New Roman" w:cs="Times New Roman"/>
          </w:rPr>
          <w:t xml:space="preserve">dipole moment resulting in a partial negative charge on oxygen and a partial </w:t>
        </w:r>
      </w:ins>
      <w:ins w:id="34" w:author="Zhiwei Chen" w:date="2016-08-26T01:05:00Z">
        <w:r w:rsidR="00582609">
          <w:rPr>
            <w:rFonts w:ascii="Times New Roman" w:hAnsi="Times New Roman" w:cs="Times New Roman"/>
          </w:rPr>
          <w:t>positive</w:t>
        </w:r>
      </w:ins>
      <w:ins w:id="35" w:author="Zhiwei Chen" w:date="2016-08-26T01:03:00Z">
        <w:r w:rsidR="00582609">
          <w:rPr>
            <w:rFonts w:ascii="Times New Roman" w:hAnsi="Times New Roman" w:cs="Times New Roman"/>
          </w:rPr>
          <w:t xml:space="preserve"> </w:t>
        </w:r>
      </w:ins>
      <w:ins w:id="36" w:author="Zhiwei Chen" w:date="2016-08-26T01:05:00Z">
        <w:r w:rsidR="00582609">
          <w:rPr>
            <w:rFonts w:ascii="Times New Roman" w:hAnsi="Times New Roman" w:cs="Times New Roman"/>
          </w:rPr>
          <w:t>charge on carbon.</w:t>
        </w:r>
      </w:ins>
      <w:ins w:id="37" w:author="Zhiwei Chen" w:date="2016-08-26T01:06:00Z">
        <w:r w:rsidR="00026935">
          <w:rPr>
            <w:rFonts w:ascii="Times New Roman" w:hAnsi="Times New Roman" w:cs="Times New Roman"/>
          </w:rPr>
          <w:t xml:space="preserve"> On the other hand, a symmetrical alkyne does not have a </w:t>
        </w:r>
      </w:ins>
      <w:ins w:id="38" w:author="Zhiwei Chen" w:date="2016-08-26T01:08:00Z">
        <w:r w:rsidR="00026935">
          <w:rPr>
            <w:rFonts w:ascii="Times New Roman" w:hAnsi="Times New Roman" w:cs="Times New Roman"/>
          </w:rPr>
          <w:t xml:space="preserve">net </w:t>
        </w:r>
      </w:ins>
      <w:ins w:id="39" w:author="Zhiwei Chen" w:date="2016-08-26T01:06:00Z">
        <w:r w:rsidR="00026935">
          <w:rPr>
            <w:rFonts w:ascii="Times New Roman" w:hAnsi="Times New Roman" w:cs="Times New Roman"/>
          </w:rPr>
          <w:t>dipole moment because</w:t>
        </w:r>
      </w:ins>
      <w:ins w:id="40" w:author="Zhiwei Chen" w:date="2016-08-26T01:08:00Z">
        <w:r w:rsidR="00026935">
          <w:rPr>
            <w:rFonts w:ascii="Times New Roman" w:hAnsi="Times New Roman" w:cs="Times New Roman"/>
          </w:rPr>
          <w:t xml:space="preserve"> the two individual dipole moments on each side cancel each other.</w:t>
        </w:r>
      </w:ins>
      <w:ins w:id="41" w:author="Zhiwei Chen" w:date="2016-08-26T01:06:00Z">
        <w:r w:rsidR="00026935">
          <w:rPr>
            <w:rFonts w:ascii="Times New Roman" w:hAnsi="Times New Roman" w:cs="Times New Roman"/>
          </w:rPr>
          <w:t xml:space="preserve"> </w:t>
        </w:r>
      </w:ins>
      <w:r w:rsidR="00EA2171">
        <w:rPr>
          <w:rFonts w:ascii="Times New Roman" w:hAnsi="Times New Roman" w:cs="Times New Roman"/>
        </w:rPr>
        <w:t xml:space="preserve">The intensity of the infrared absorption is proportional to the change in the </w:t>
      </w:r>
      <w:commentRangeStart w:id="42"/>
      <w:r w:rsidR="00EA2171">
        <w:rPr>
          <w:rFonts w:ascii="Times New Roman" w:hAnsi="Times New Roman" w:cs="Times New Roman"/>
        </w:rPr>
        <w:t>dipole moment</w:t>
      </w:r>
      <w:commentRangeEnd w:id="42"/>
      <w:r w:rsidR="00636F10">
        <w:rPr>
          <w:rStyle w:val="CommentReference"/>
        </w:rPr>
        <w:commentReference w:id="42"/>
      </w:r>
      <w:r w:rsidR="00EA2171">
        <w:rPr>
          <w:rFonts w:ascii="Times New Roman" w:hAnsi="Times New Roman" w:cs="Times New Roman"/>
        </w:rPr>
        <w:t xml:space="preserve"> when the bond stretches or compresses. Hence, a carbonyl group</w:t>
      </w:r>
      <w:r w:rsidR="007B715F">
        <w:rPr>
          <w:rFonts w:ascii="Times New Roman" w:hAnsi="Times New Roman" w:cs="Times New Roman"/>
        </w:rPr>
        <w:t xml:space="preserve"> stretch</w:t>
      </w:r>
      <w:r w:rsidR="00EA2171">
        <w:rPr>
          <w:rFonts w:ascii="Times New Roman" w:hAnsi="Times New Roman" w:cs="Times New Roman"/>
        </w:rPr>
        <w:t xml:space="preserve"> will show an intense band in the IR, and a </w:t>
      </w:r>
      <w:r w:rsidR="007B715F">
        <w:rPr>
          <w:rFonts w:ascii="Times New Roman" w:hAnsi="Times New Roman" w:cs="Times New Roman"/>
        </w:rPr>
        <w:t>symmetrical in</w:t>
      </w:r>
      <w:r w:rsidR="00E92ED2">
        <w:rPr>
          <w:rFonts w:ascii="Times New Roman" w:hAnsi="Times New Roman" w:cs="Times New Roman"/>
        </w:rPr>
        <w:t>ternal alkyne will show a small, if not invisible, band for stretching of the C–</w:t>
      </w:r>
      <w:r w:rsidR="007B715F">
        <w:rPr>
          <w:rFonts w:ascii="Times New Roman" w:hAnsi="Times New Roman" w:cs="Times New Roman"/>
        </w:rPr>
        <w:t>C triple bond (</w:t>
      </w:r>
      <w:r w:rsidR="007B715F" w:rsidRPr="00B8078D">
        <w:rPr>
          <w:rFonts w:ascii="Times New Roman" w:hAnsi="Times New Roman" w:cs="Times New Roman"/>
          <w:b/>
        </w:rPr>
        <w:t>Figure 1</w:t>
      </w:r>
      <w:r w:rsidR="007B715F">
        <w:rPr>
          <w:rFonts w:ascii="Times New Roman" w:hAnsi="Times New Roman" w:cs="Times New Roman"/>
        </w:rPr>
        <w:t xml:space="preserve">). </w:t>
      </w:r>
      <w:commentRangeStart w:id="43"/>
      <w:r w:rsidR="004C2265" w:rsidRPr="00B8078D">
        <w:rPr>
          <w:rFonts w:ascii="Times New Roman" w:hAnsi="Times New Roman" w:cs="Times New Roman"/>
          <w:b/>
        </w:rPr>
        <w:t>Table 1</w:t>
      </w:r>
      <w:commentRangeEnd w:id="43"/>
      <w:r w:rsidR="001863D8">
        <w:rPr>
          <w:rStyle w:val="CommentReference"/>
        </w:rPr>
        <w:commentReference w:id="43"/>
      </w:r>
      <w:r w:rsidR="004C2265">
        <w:rPr>
          <w:rFonts w:ascii="Times New Roman" w:hAnsi="Times New Roman" w:cs="Times New Roman"/>
        </w:rPr>
        <w:t xml:space="preserve"> shows some characteristic absorption frequencies. </w:t>
      </w:r>
      <w:ins w:id="44" w:author="Zhiwei Chen" w:date="2016-08-26T01:37:00Z">
        <w:r w:rsidR="00A944AC" w:rsidRPr="00A944AC">
          <w:rPr>
            <w:rFonts w:ascii="Times New Roman" w:hAnsi="Times New Roman" w:cs="Times New Roman"/>
            <w:b/>
            <w:rPrChange w:id="45" w:author="Zhiwei Chen" w:date="2016-08-26T01:41:00Z">
              <w:rPr>
                <w:rFonts w:ascii="Times New Roman" w:hAnsi="Times New Roman" w:cs="Times New Roman"/>
              </w:rPr>
            </w:rPrChange>
          </w:rPr>
          <w:t>Figure 2</w:t>
        </w:r>
        <w:r w:rsidR="00A944AC">
          <w:rPr>
            <w:rFonts w:ascii="Times New Roman" w:hAnsi="Times New Roman" w:cs="Times New Roman"/>
          </w:rPr>
          <w:t xml:space="preserve"> shows the IR spectrum of a </w:t>
        </w:r>
        <w:proofErr w:type="spellStart"/>
        <w:r w:rsidR="00A944AC">
          <w:rPr>
            <w:rFonts w:ascii="Times New Roman" w:hAnsi="Times New Roman" w:cs="Times New Roman"/>
          </w:rPr>
          <w:t>Hantzsch</w:t>
        </w:r>
        <w:proofErr w:type="spellEnd"/>
        <w:r w:rsidR="00A944AC">
          <w:rPr>
            <w:rFonts w:ascii="Times New Roman" w:hAnsi="Times New Roman" w:cs="Times New Roman"/>
          </w:rPr>
          <w:t xml:space="preserve"> ester. </w:t>
        </w:r>
      </w:ins>
      <w:ins w:id="46" w:author="Zhiwei Chen" w:date="2016-08-26T01:38:00Z">
        <w:r w:rsidR="00A944AC">
          <w:rPr>
            <w:rFonts w:ascii="Times New Roman" w:hAnsi="Times New Roman" w:cs="Times New Roman"/>
          </w:rPr>
          <w:t xml:space="preserve">Notice the peak </w:t>
        </w:r>
      </w:ins>
      <w:ins w:id="47" w:author="Zhiwei Chen" w:date="2016-08-26T01:39:00Z">
        <w:r w:rsidR="00A944AC">
          <w:rPr>
            <w:rFonts w:ascii="Times New Roman" w:hAnsi="Times New Roman" w:cs="Times New Roman"/>
          </w:rPr>
          <w:t>at 3343 cm</w:t>
        </w:r>
        <w:r w:rsidR="00A944AC">
          <w:rPr>
            <w:rFonts w:ascii="Times New Roman" w:hAnsi="Times New Roman" w:cs="Times New Roman"/>
            <w:vertAlign w:val="superscript"/>
          </w:rPr>
          <w:t>-1</w:t>
        </w:r>
        <w:r w:rsidR="00A944AC">
          <w:rPr>
            <w:rFonts w:ascii="Times New Roman" w:hAnsi="Times New Roman" w:cs="Times New Roman"/>
          </w:rPr>
          <w:t xml:space="preserve"> </w:t>
        </w:r>
      </w:ins>
      <w:ins w:id="48" w:author="Zhiwei Chen" w:date="2016-08-26T01:38:00Z">
        <w:r w:rsidR="00A944AC">
          <w:rPr>
            <w:rFonts w:ascii="Times New Roman" w:hAnsi="Times New Roman" w:cs="Times New Roman"/>
          </w:rPr>
          <w:t xml:space="preserve">for the N–H </w:t>
        </w:r>
        <w:r w:rsidR="00A944AC">
          <w:rPr>
            <w:rFonts w:ascii="Times New Roman" w:hAnsi="Times New Roman" w:cs="Times New Roman"/>
          </w:rPr>
          <w:lastRenderedPageBreak/>
          <w:t>single bond and the pe</w:t>
        </w:r>
      </w:ins>
      <w:ins w:id="49" w:author="Zhiwei Chen" w:date="2016-08-26T01:39:00Z">
        <w:r w:rsidR="00A944AC">
          <w:rPr>
            <w:rFonts w:ascii="Times New Roman" w:hAnsi="Times New Roman" w:cs="Times New Roman"/>
          </w:rPr>
          <w:t>ak at 1695</w:t>
        </w:r>
        <w:r w:rsidR="00A944AC">
          <w:rPr>
            <w:rFonts w:ascii="Times New Roman" w:hAnsi="Times New Roman" w:cs="Times New Roman"/>
          </w:rPr>
          <w:t xml:space="preserve"> cm</w:t>
        </w:r>
        <w:r w:rsidR="00A944AC">
          <w:rPr>
            <w:rFonts w:ascii="Times New Roman" w:hAnsi="Times New Roman" w:cs="Times New Roman"/>
            <w:vertAlign w:val="superscript"/>
          </w:rPr>
          <w:t>-1</w:t>
        </w:r>
        <w:r w:rsidR="00A944AC">
          <w:rPr>
            <w:rFonts w:ascii="Times New Roman" w:hAnsi="Times New Roman" w:cs="Times New Roman"/>
          </w:rPr>
          <w:t xml:space="preserve"> </w:t>
        </w:r>
        <w:r w:rsidR="00A944AC">
          <w:rPr>
            <w:rFonts w:ascii="Times New Roman" w:hAnsi="Times New Roman" w:cs="Times New Roman"/>
          </w:rPr>
          <w:t>for the carbo</w:t>
        </w:r>
        <w:bookmarkStart w:id="50" w:name="_GoBack"/>
        <w:bookmarkEnd w:id="50"/>
        <w:r w:rsidR="00A944AC">
          <w:rPr>
            <w:rFonts w:ascii="Times New Roman" w:hAnsi="Times New Roman" w:cs="Times New Roman"/>
          </w:rPr>
          <w:t xml:space="preserve">nyl groups. </w:t>
        </w:r>
      </w:ins>
      <w:ins w:id="51" w:author="Zhiwei Chen" w:date="2016-08-26T00:42:00Z">
        <w:r w:rsidR="0051671B">
          <w:rPr>
            <w:rFonts w:ascii="Times New Roman" w:hAnsi="Times New Roman" w:cs="Times New Roman"/>
          </w:rPr>
          <w:t xml:space="preserve">In this experiment, </w:t>
        </w:r>
      </w:ins>
      <w:ins w:id="52" w:author="Zhiwei Chen" w:date="2016-08-26T00:44:00Z">
        <w:r w:rsidR="0051671B">
          <w:rPr>
            <w:rFonts w:ascii="Times New Roman" w:hAnsi="Times New Roman" w:cs="Times New Roman"/>
          </w:rPr>
          <w:t xml:space="preserve">the ATR sampling technique is used, where the infrared light reflects off </w:t>
        </w:r>
      </w:ins>
      <w:ins w:id="53" w:author="Zhiwei Chen" w:date="2016-08-26T00:46:00Z">
        <w:r w:rsidR="0006271A">
          <w:rPr>
            <w:rFonts w:ascii="Times New Roman" w:hAnsi="Times New Roman" w:cs="Times New Roman"/>
          </w:rPr>
          <w:t xml:space="preserve">the sample that is in contact with an ATR crystal multiple times. Typically, </w:t>
        </w:r>
      </w:ins>
      <w:ins w:id="54" w:author="Zhiwei Chen" w:date="2016-08-26T01:40:00Z">
        <w:r w:rsidR="00A944AC">
          <w:rPr>
            <w:rFonts w:ascii="Times New Roman" w:hAnsi="Times New Roman" w:cs="Times New Roman"/>
          </w:rPr>
          <w:t>materials with a high refractive index are</w:t>
        </w:r>
      </w:ins>
      <w:ins w:id="55" w:author="Zhiwei Chen" w:date="2016-08-26T00:46:00Z">
        <w:r w:rsidR="0006271A">
          <w:rPr>
            <w:rFonts w:ascii="Times New Roman" w:hAnsi="Times New Roman" w:cs="Times New Roman"/>
          </w:rPr>
          <w:t xml:space="preserve"> used, such as germanium and zinc </w:t>
        </w:r>
        <w:proofErr w:type="spellStart"/>
        <w:r w:rsidR="0006271A">
          <w:rPr>
            <w:rFonts w:ascii="Times New Roman" w:hAnsi="Times New Roman" w:cs="Times New Roman"/>
          </w:rPr>
          <w:t>selenide</w:t>
        </w:r>
        <w:proofErr w:type="spellEnd"/>
        <w:r w:rsidR="0006271A">
          <w:rPr>
            <w:rFonts w:ascii="Times New Roman" w:hAnsi="Times New Roman" w:cs="Times New Roman"/>
          </w:rPr>
          <w:t xml:space="preserve">. </w:t>
        </w:r>
      </w:ins>
      <w:ins w:id="56" w:author="Zhiwei Chen" w:date="2016-08-26T00:48:00Z">
        <w:r w:rsidR="0006271A">
          <w:rPr>
            <w:rFonts w:ascii="Times New Roman" w:hAnsi="Times New Roman" w:cs="Times New Roman"/>
          </w:rPr>
          <w:t xml:space="preserve">This method enables one to directly examine solid or liquid </w:t>
        </w:r>
        <w:proofErr w:type="spellStart"/>
        <w:r w:rsidR="0006271A">
          <w:rPr>
            <w:rFonts w:ascii="Times New Roman" w:hAnsi="Times New Roman" w:cs="Times New Roman"/>
          </w:rPr>
          <w:t>analytes</w:t>
        </w:r>
        <w:proofErr w:type="spellEnd"/>
        <w:r w:rsidR="0006271A">
          <w:rPr>
            <w:rFonts w:ascii="Times New Roman" w:hAnsi="Times New Roman" w:cs="Times New Roman"/>
          </w:rPr>
          <w:t xml:space="preserve"> without further preparation. </w:t>
        </w:r>
      </w:ins>
    </w:p>
    <w:p w14:paraId="76144DA6" w14:textId="77777777" w:rsidR="00962CBF" w:rsidRDefault="00962CBF" w:rsidP="00962CBF">
      <w:pPr>
        <w:rPr>
          <w:rFonts w:ascii="Times New Roman" w:hAnsi="Times New Roman" w:cs="Times New Roman"/>
          <w:b/>
          <w:sz w:val="28"/>
        </w:rPr>
      </w:pPr>
    </w:p>
    <w:p w14:paraId="03F3DE3B" w14:textId="77777777" w:rsidR="00962CBF" w:rsidRDefault="00962CBF" w:rsidP="00962CBF">
      <w:pPr>
        <w:rPr>
          <w:rFonts w:ascii="Times New Roman" w:hAnsi="Times New Roman" w:cs="Times New Roman"/>
          <w:b/>
          <w:sz w:val="28"/>
        </w:rPr>
      </w:pPr>
    </w:p>
    <w:p w14:paraId="3DA139E7" w14:textId="77777777" w:rsidR="00962CBF" w:rsidRPr="005A61DA" w:rsidRDefault="00962CBF" w:rsidP="00962CBF">
      <w:pPr>
        <w:rPr>
          <w:rFonts w:ascii="Times New Roman" w:hAnsi="Times New Roman" w:cs="Times New Roman"/>
          <w:b/>
          <w:sz w:val="28"/>
          <w:szCs w:val="28"/>
        </w:rPr>
      </w:pPr>
      <w:r w:rsidRPr="005A61DA">
        <w:rPr>
          <w:rFonts w:ascii="Times New Roman" w:hAnsi="Times New Roman" w:cs="Times New Roman"/>
          <w:b/>
          <w:sz w:val="28"/>
        </w:rPr>
        <w:t>Procedure</w:t>
      </w:r>
      <w:r w:rsidRPr="005A61DA">
        <w:rPr>
          <w:rFonts w:ascii="Times New Roman" w:hAnsi="Times New Roman" w:cs="Times New Roman"/>
        </w:rPr>
        <w:t xml:space="preserve">: </w:t>
      </w:r>
    </w:p>
    <w:p w14:paraId="6D371CCB" w14:textId="77777777" w:rsidR="00962CBF" w:rsidRDefault="00962CBF" w:rsidP="00962CBF">
      <w:pPr>
        <w:rPr>
          <w:rFonts w:ascii="Times New Roman" w:hAnsi="Times New Roman" w:cs="Times New Roman"/>
          <w:b/>
          <w:sz w:val="28"/>
          <w:szCs w:val="28"/>
        </w:rPr>
      </w:pPr>
    </w:p>
    <w:p w14:paraId="339A3996" w14:textId="3EA00AFB"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Turn on the IR spectrometer and allow it to warm up.</w:t>
      </w:r>
    </w:p>
    <w:p w14:paraId="7C0C2E9F" w14:textId="77777777" w:rsidR="00E92ED2" w:rsidRDefault="00E92ED2" w:rsidP="00E92ED2">
      <w:pPr>
        <w:pStyle w:val="ListParagraph"/>
        <w:rPr>
          <w:rFonts w:ascii="Times New Roman" w:hAnsi="Times New Roman" w:cs="Times New Roman"/>
        </w:rPr>
      </w:pPr>
    </w:p>
    <w:p w14:paraId="14A51B7B" w14:textId="64C725C6" w:rsidR="002B73D8" w:rsidRDefault="002B73D8" w:rsidP="00767BDD">
      <w:pPr>
        <w:pStyle w:val="ListParagraph"/>
        <w:numPr>
          <w:ilvl w:val="0"/>
          <w:numId w:val="1"/>
        </w:numPr>
        <w:rPr>
          <w:rFonts w:ascii="Times New Roman" w:hAnsi="Times New Roman" w:cs="Times New Roman"/>
        </w:rPr>
      </w:pPr>
      <w:r w:rsidRPr="002B73D8">
        <w:rPr>
          <w:rFonts w:ascii="Times New Roman" w:hAnsi="Times New Roman" w:cs="Times New Roman"/>
        </w:rPr>
        <w:t xml:space="preserve">Obtain an unknown sample from the instructor and record the </w:t>
      </w:r>
      <w:r w:rsidR="00D27F0E">
        <w:rPr>
          <w:rFonts w:ascii="Times New Roman" w:hAnsi="Times New Roman" w:cs="Times New Roman"/>
        </w:rPr>
        <w:t>letter</w:t>
      </w:r>
      <w:r w:rsidR="001033D1">
        <w:rPr>
          <w:rFonts w:ascii="Times New Roman" w:hAnsi="Times New Roman" w:cs="Times New Roman"/>
        </w:rPr>
        <w:t xml:space="preserve"> and </w:t>
      </w:r>
      <w:r w:rsidRPr="002B73D8">
        <w:rPr>
          <w:rFonts w:ascii="Times New Roman" w:hAnsi="Times New Roman" w:cs="Times New Roman"/>
        </w:rPr>
        <w:t>appearance</w:t>
      </w:r>
      <w:r w:rsidR="001033D1">
        <w:rPr>
          <w:rFonts w:ascii="Times New Roman" w:hAnsi="Times New Roman" w:cs="Times New Roman"/>
        </w:rPr>
        <w:t xml:space="preserve"> of the sample</w:t>
      </w:r>
      <w:r w:rsidRPr="002B73D8">
        <w:rPr>
          <w:rFonts w:ascii="Times New Roman" w:hAnsi="Times New Roman" w:cs="Times New Roman"/>
        </w:rPr>
        <w:t xml:space="preserve">. </w:t>
      </w:r>
    </w:p>
    <w:p w14:paraId="468FD804" w14:textId="77777777" w:rsidR="00E92ED2" w:rsidRPr="00E92ED2" w:rsidRDefault="00E92ED2" w:rsidP="00E92ED2">
      <w:pPr>
        <w:rPr>
          <w:rFonts w:ascii="Times New Roman" w:hAnsi="Times New Roman" w:cs="Times New Roman"/>
        </w:rPr>
      </w:pPr>
    </w:p>
    <w:p w14:paraId="79FA84F1" w14:textId="301DAD62"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Collect a background spectrum.</w:t>
      </w:r>
    </w:p>
    <w:p w14:paraId="59480524" w14:textId="77777777" w:rsidR="00E92ED2" w:rsidRPr="00E92ED2" w:rsidRDefault="00E92ED2" w:rsidP="00E92ED2">
      <w:pPr>
        <w:rPr>
          <w:rFonts w:ascii="Times New Roman" w:hAnsi="Times New Roman" w:cs="Times New Roman"/>
        </w:rPr>
      </w:pPr>
    </w:p>
    <w:p w14:paraId="7A191A95" w14:textId="6622785E"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Using a metal spatula, place a small amount of sample under the probe.</w:t>
      </w:r>
    </w:p>
    <w:p w14:paraId="5DAE1B33" w14:textId="77777777" w:rsidR="00E92ED2" w:rsidRPr="00E92ED2" w:rsidRDefault="00E92ED2" w:rsidP="00E92ED2">
      <w:pPr>
        <w:rPr>
          <w:rFonts w:ascii="Times New Roman" w:hAnsi="Times New Roman" w:cs="Times New Roman"/>
        </w:rPr>
      </w:pPr>
    </w:p>
    <w:p w14:paraId="25F19C3D" w14:textId="26CFD184" w:rsidR="00E92ED2" w:rsidRDefault="002B73D8" w:rsidP="00E92ED2">
      <w:pPr>
        <w:pStyle w:val="ListParagraph"/>
        <w:numPr>
          <w:ilvl w:val="0"/>
          <w:numId w:val="1"/>
        </w:numPr>
        <w:rPr>
          <w:rFonts w:ascii="Times New Roman" w:hAnsi="Times New Roman" w:cs="Times New Roman"/>
        </w:rPr>
      </w:pPr>
      <w:r>
        <w:rPr>
          <w:rFonts w:ascii="Times New Roman" w:hAnsi="Times New Roman" w:cs="Times New Roman"/>
        </w:rPr>
        <w:t>Twist the probe until it locks into place.</w:t>
      </w:r>
    </w:p>
    <w:p w14:paraId="0DA5844E" w14:textId="77777777" w:rsidR="00E92ED2" w:rsidRPr="00E92ED2" w:rsidRDefault="00E92ED2" w:rsidP="00E92ED2">
      <w:pPr>
        <w:rPr>
          <w:rFonts w:ascii="Times New Roman" w:hAnsi="Times New Roman" w:cs="Times New Roman"/>
        </w:rPr>
      </w:pPr>
    </w:p>
    <w:p w14:paraId="04BE2CDE" w14:textId="451FF398"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Record the IR spectrum of the unknown.</w:t>
      </w:r>
    </w:p>
    <w:p w14:paraId="2B18E56B" w14:textId="77777777" w:rsidR="00E92ED2" w:rsidRPr="00E92ED2" w:rsidRDefault="00E92ED2" w:rsidP="00E92ED2">
      <w:pPr>
        <w:rPr>
          <w:rFonts w:ascii="Times New Roman" w:hAnsi="Times New Roman" w:cs="Times New Roman"/>
        </w:rPr>
      </w:pPr>
    </w:p>
    <w:p w14:paraId="41A07E74" w14:textId="69E1FEF0"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 xml:space="preserve">Repeat if necessary to obtain a good quality spectrum. </w:t>
      </w:r>
    </w:p>
    <w:p w14:paraId="4757A48C" w14:textId="77777777" w:rsidR="00E92ED2" w:rsidRPr="00E92ED2" w:rsidRDefault="00E92ED2" w:rsidP="00E92ED2">
      <w:pPr>
        <w:rPr>
          <w:rFonts w:ascii="Times New Roman" w:hAnsi="Times New Roman" w:cs="Times New Roman"/>
        </w:rPr>
      </w:pPr>
    </w:p>
    <w:p w14:paraId="5E71928C" w14:textId="76CBE379" w:rsidR="00767BDD" w:rsidRDefault="00767BDD" w:rsidP="00767BDD">
      <w:pPr>
        <w:pStyle w:val="ListParagraph"/>
        <w:numPr>
          <w:ilvl w:val="0"/>
          <w:numId w:val="1"/>
        </w:numPr>
        <w:rPr>
          <w:rFonts w:ascii="Times New Roman" w:hAnsi="Times New Roman" w:cs="Times New Roman"/>
        </w:rPr>
      </w:pPr>
      <w:r>
        <w:rPr>
          <w:rFonts w:ascii="Times New Roman" w:hAnsi="Times New Roman" w:cs="Times New Roman"/>
        </w:rPr>
        <w:t xml:space="preserve">Record the absorption frequencies indicative of the functional groups present. </w:t>
      </w:r>
    </w:p>
    <w:p w14:paraId="58EE119B" w14:textId="77777777" w:rsidR="00E92ED2" w:rsidRPr="00E92ED2" w:rsidRDefault="00E92ED2" w:rsidP="00E92ED2">
      <w:pPr>
        <w:rPr>
          <w:rFonts w:ascii="Times New Roman" w:hAnsi="Times New Roman" w:cs="Times New Roman"/>
        </w:rPr>
      </w:pPr>
    </w:p>
    <w:p w14:paraId="7A1FDE25" w14:textId="7B30B91B"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 xml:space="preserve">Clean the probe with acetone. </w:t>
      </w:r>
    </w:p>
    <w:p w14:paraId="23AAE63D" w14:textId="77777777" w:rsidR="00E92ED2" w:rsidRPr="00E92ED2" w:rsidRDefault="00E92ED2" w:rsidP="00E92ED2">
      <w:pPr>
        <w:rPr>
          <w:rFonts w:ascii="Times New Roman" w:hAnsi="Times New Roman" w:cs="Times New Roman"/>
        </w:rPr>
      </w:pPr>
    </w:p>
    <w:p w14:paraId="173A4789" w14:textId="31D7020D" w:rsidR="002B73D8" w:rsidRDefault="002B73D8" w:rsidP="00767BDD">
      <w:pPr>
        <w:pStyle w:val="ListParagraph"/>
        <w:numPr>
          <w:ilvl w:val="0"/>
          <w:numId w:val="1"/>
        </w:numPr>
        <w:rPr>
          <w:rFonts w:ascii="Times New Roman" w:hAnsi="Times New Roman" w:cs="Times New Roman"/>
        </w:rPr>
      </w:pPr>
      <w:r>
        <w:rPr>
          <w:rFonts w:ascii="Times New Roman" w:hAnsi="Times New Roman" w:cs="Times New Roman"/>
        </w:rPr>
        <w:t xml:space="preserve">Turn off the spectrometer. </w:t>
      </w:r>
    </w:p>
    <w:p w14:paraId="0CA7EE9E" w14:textId="77777777" w:rsidR="00E92ED2" w:rsidRPr="00E92ED2" w:rsidRDefault="00E92ED2" w:rsidP="00E92ED2">
      <w:pPr>
        <w:rPr>
          <w:rFonts w:ascii="Times New Roman" w:hAnsi="Times New Roman" w:cs="Times New Roman"/>
        </w:rPr>
      </w:pPr>
    </w:p>
    <w:p w14:paraId="19F036CA" w14:textId="46F3C250" w:rsidR="00880B71" w:rsidRPr="002B73D8" w:rsidRDefault="00880B71" w:rsidP="00767BDD">
      <w:pPr>
        <w:pStyle w:val="ListParagraph"/>
        <w:numPr>
          <w:ilvl w:val="0"/>
          <w:numId w:val="1"/>
        </w:numPr>
        <w:rPr>
          <w:rFonts w:ascii="Times New Roman" w:hAnsi="Times New Roman" w:cs="Times New Roman"/>
        </w:rPr>
      </w:pPr>
      <w:r>
        <w:rPr>
          <w:rFonts w:ascii="Times New Roman" w:hAnsi="Times New Roman" w:cs="Times New Roman"/>
        </w:rPr>
        <w:t xml:space="preserve">Analyze the obtained spectrum. </w:t>
      </w:r>
      <w:r w:rsidRPr="00B8078D">
        <w:rPr>
          <w:rFonts w:ascii="Times New Roman" w:hAnsi="Times New Roman" w:cs="Times New Roman"/>
          <w:b/>
        </w:rPr>
        <w:t xml:space="preserve">Figure </w:t>
      </w:r>
      <w:ins w:id="57" w:author="Zhiwei Chen" w:date="2016-08-26T01:37:00Z">
        <w:r w:rsidR="00A944AC">
          <w:rPr>
            <w:rFonts w:ascii="Times New Roman" w:hAnsi="Times New Roman" w:cs="Times New Roman"/>
            <w:b/>
          </w:rPr>
          <w:t>3</w:t>
        </w:r>
      </w:ins>
      <w:del w:id="58" w:author="Zhiwei Chen" w:date="2016-08-26T01:37:00Z">
        <w:r w:rsidRPr="00B8078D" w:rsidDel="00A944AC">
          <w:rPr>
            <w:rFonts w:ascii="Times New Roman" w:hAnsi="Times New Roman" w:cs="Times New Roman"/>
            <w:b/>
          </w:rPr>
          <w:delText>2</w:delText>
        </w:r>
      </w:del>
      <w:r>
        <w:rPr>
          <w:rFonts w:ascii="Times New Roman" w:hAnsi="Times New Roman" w:cs="Times New Roman"/>
        </w:rPr>
        <w:t xml:space="preserve"> shows the possible candidates for the unknown. State what the unknown is believed to be. </w:t>
      </w:r>
    </w:p>
    <w:p w14:paraId="1E732A17" w14:textId="77777777" w:rsidR="00C9537B" w:rsidRDefault="00C9537B" w:rsidP="00962CBF">
      <w:pPr>
        <w:rPr>
          <w:rFonts w:ascii="Times New Roman" w:hAnsi="Times New Roman" w:cs="Times New Roman"/>
          <w:b/>
          <w:sz w:val="28"/>
          <w:szCs w:val="28"/>
        </w:rPr>
      </w:pPr>
    </w:p>
    <w:p w14:paraId="43228068" w14:textId="2D7D077A" w:rsidR="00C9537B" w:rsidRDefault="00C9537B" w:rsidP="00962CBF">
      <w:pPr>
        <w:rPr>
          <w:rFonts w:ascii="Times New Roman" w:hAnsi="Times New Roman" w:cs="Times New Roman"/>
          <w:sz w:val="28"/>
        </w:rPr>
      </w:pPr>
      <w:r w:rsidRPr="005A61DA">
        <w:rPr>
          <w:rFonts w:ascii="Times New Roman" w:hAnsi="Times New Roman" w:cs="Times New Roman"/>
          <w:b/>
          <w:sz w:val="28"/>
        </w:rPr>
        <w:t>Representative Results</w:t>
      </w:r>
      <w:r w:rsidRPr="00962CBF">
        <w:rPr>
          <w:rFonts w:ascii="Times New Roman" w:hAnsi="Times New Roman" w:cs="Times New Roman"/>
          <w:sz w:val="28"/>
        </w:rPr>
        <w:t>:</w:t>
      </w:r>
      <w:r w:rsidR="00767BDD">
        <w:rPr>
          <w:rFonts w:ascii="Times New Roman" w:hAnsi="Times New Roman" w:cs="Times New Roman"/>
          <w:sz w:val="28"/>
        </w:rPr>
        <w:t xml:space="preserve"> </w:t>
      </w:r>
    </w:p>
    <w:p w14:paraId="13EF2F56" w14:textId="77777777" w:rsidR="00767BDD" w:rsidRDefault="00767BDD" w:rsidP="00A541BE">
      <w:pPr>
        <w:jc w:val="both"/>
        <w:rPr>
          <w:rFonts w:ascii="Times New Roman" w:hAnsi="Times New Roman" w:cs="Times New Roman"/>
          <w:sz w:val="28"/>
        </w:rPr>
      </w:pPr>
    </w:p>
    <w:tbl>
      <w:tblPr>
        <w:tblStyle w:val="TableGrid"/>
        <w:tblW w:w="9576" w:type="dxa"/>
        <w:tblLook w:val="04A0" w:firstRow="1" w:lastRow="0" w:firstColumn="1" w:lastColumn="0" w:noHBand="0" w:noVBand="1"/>
      </w:tblPr>
      <w:tblGrid>
        <w:gridCol w:w="1595"/>
        <w:gridCol w:w="796"/>
        <w:gridCol w:w="769"/>
        <w:gridCol w:w="797"/>
        <w:gridCol w:w="797"/>
        <w:gridCol w:w="797"/>
        <w:gridCol w:w="797"/>
        <w:gridCol w:w="893"/>
        <w:gridCol w:w="769"/>
        <w:gridCol w:w="769"/>
        <w:gridCol w:w="797"/>
      </w:tblGrid>
      <w:tr w:rsidR="00A541BE" w14:paraId="1EAEAE55" w14:textId="77777777" w:rsidTr="00A541BE">
        <w:trPr>
          <w:trHeight w:val="349"/>
        </w:trPr>
        <w:tc>
          <w:tcPr>
            <w:tcW w:w="1595" w:type="dxa"/>
          </w:tcPr>
          <w:p w14:paraId="79725A67" w14:textId="0CDDE763" w:rsidR="00880B71" w:rsidRPr="00A541BE" w:rsidRDefault="00880B71" w:rsidP="00A541BE">
            <w:pPr>
              <w:jc w:val="both"/>
              <w:rPr>
                <w:rFonts w:ascii="Times New Roman" w:hAnsi="Times New Roman" w:cs="Times New Roman"/>
              </w:rPr>
            </w:pPr>
            <w:r w:rsidRPr="00A541BE">
              <w:rPr>
                <w:rFonts w:ascii="Times New Roman" w:hAnsi="Times New Roman" w:cs="Times New Roman"/>
              </w:rPr>
              <w:t>Compound Number</w:t>
            </w:r>
          </w:p>
        </w:tc>
        <w:tc>
          <w:tcPr>
            <w:tcW w:w="796" w:type="dxa"/>
          </w:tcPr>
          <w:p w14:paraId="33031F39" w14:textId="6CC6D5E9"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1</w:t>
            </w:r>
          </w:p>
        </w:tc>
        <w:tc>
          <w:tcPr>
            <w:tcW w:w="769" w:type="dxa"/>
          </w:tcPr>
          <w:p w14:paraId="19D1A6A6" w14:textId="0423B3FA" w:rsidR="00880B71" w:rsidRPr="00A541BE" w:rsidRDefault="00880B71" w:rsidP="00880B71">
            <w:pPr>
              <w:jc w:val="center"/>
              <w:rPr>
                <w:rFonts w:ascii="Times New Roman" w:hAnsi="Times New Roman" w:cs="Times New Roman"/>
              </w:rPr>
            </w:pPr>
            <w:r w:rsidRPr="00A541BE">
              <w:rPr>
                <w:rFonts w:ascii="Times New Roman" w:hAnsi="Times New Roman" w:cs="Times New Roman"/>
                <w:b/>
              </w:rPr>
              <w:t>2</w:t>
            </w:r>
          </w:p>
        </w:tc>
        <w:tc>
          <w:tcPr>
            <w:tcW w:w="797" w:type="dxa"/>
          </w:tcPr>
          <w:p w14:paraId="1AF2F916" w14:textId="68BC31E5"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3</w:t>
            </w:r>
          </w:p>
        </w:tc>
        <w:tc>
          <w:tcPr>
            <w:tcW w:w="797" w:type="dxa"/>
          </w:tcPr>
          <w:p w14:paraId="764A7F1B" w14:textId="16D30140"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4</w:t>
            </w:r>
          </w:p>
        </w:tc>
        <w:tc>
          <w:tcPr>
            <w:tcW w:w="797" w:type="dxa"/>
          </w:tcPr>
          <w:p w14:paraId="22FB1EE7" w14:textId="37E3ACAC"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5</w:t>
            </w:r>
          </w:p>
        </w:tc>
        <w:tc>
          <w:tcPr>
            <w:tcW w:w="797" w:type="dxa"/>
          </w:tcPr>
          <w:p w14:paraId="16DD5392" w14:textId="346413B5"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6</w:t>
            </w:r>
          </w:p>
        </w:tc>
        <w:tc>
          <w:tcPr>
            <w:tcW w:w="893" w:type="dxa"/>
          </w:tcPr>
          <w:p w14:paraId="43DBBEBD" w14:textId="7E54DCB1"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7</w:t>
            </w:r>
          </w:p>
        </w:tc>
        <w:tc>
          <w:tcPr>
            <w:tcW w:w="769" w:type="dxa"/>
          </w:tcPr>
          <w:p w14:paraId="60312310" w14:textId="18A37F9E"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8</w:t>
            </w:r>
          </w:p>
        </w:tc>
        <w:tc>
          <w:tcPr>
            <w:tcW w:w="769" w:type="dxa"/>
          </w:tcPr>
          <w:p w14:paraId="581B04D0" w14:textId="53639A0D"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9</w:t>
            </w:r>
          </w:p>
        </w:tc>
        <w:tc>
          <w:tcPr>
            <w:tcW w:w="797" w:type="dxa"/>
          </w:tcPr>
          <w:p w14:paraId="1F947DE6" w14:textId="2F19D3C5" w:rsidR="00880B71" w:rsidRPr="00A541BE" w:rsidRDefault="00880B71" w:rsidP="00880B71">
            <w:pPr>
              <w:jc w:val="center"/>
              <w:rPr>
                <w:rFonts w:ascii="Times New Roman" w:hAnsi="Times New Roman" w:cs="Times New Roman"/>
                <w:b/>
              </w:rPr>
            </w:pPr>
            <w:r w:rsidRPr="00A541BE">
              <w:rPr>
                <w:rFonts w:ascii="Times New Roman" w:hAnsi="Times New Roman" w:cs="Times New Roman"/>
                <w:b/>
              </w:rPr>
              <w:t>10</w:t>
            </w:r>
          </w:p>
        </w:tc>
      </w:tr>
      <w:tr w:rsidR="00A541BE" w14:paraId="282A5E1C" w14:textId="77777777" w:rsidTr="00A541BE">
        <w:trPr>
          <w:trHeight w:val="349"/>
        </w:trPr>
        <w:tc>
          <w:tcPr>
            <w:tcW w:w="1595" w:type="dxa"/>
          </w:tcPr>
          <w:p w14:paraId="2E62BB30" w14:textId="549B1DCB" w:rsidR="00A541BE" w:rsidRPr="00A541BE" w:rsidRDefault="00A541BE" w:rsidP="00A541BE">
            <w:pPr>
              <w:jc w:val="both"/>
              <w:rPr>
                <w:rFonts w:ascii="Times New Roman" w:hAnsi="Times New Roman" w:cs="Times New Roman"/>
              </w:rPr>
            </w:pPr>
            <w:r w:rsidRPr="00A541BE">
              <w:rPr>
                <w:rFonts w:ascii="Times New Roman" w:hAnsi="Times New Roman" w:cs="Times New Roman"/>
              </w:rPr>
              <w:t>Appearance</w:t>
            </w:r>
          </w:p>
        </w:tc>
        <w:tc>
          <w:tcPr>
            <w:tcW w:w="796" w:type="dxa"/>
          </w:tcPr>
          <w:p w14:paraId="1CB3DEC8" w14:textId="3D9DFE5E" w:rsidR="00A541BE" w:rsidRPr="00A541BE" w:rsidRDefault="00A541BE" w:rsidP="008B4909">
            <w:pPr>
              <w:rPr>
                <w:rFonts w:ascii="Times New Roman" w:hAnsi="Times New Roman" w:cs="Times New Roman"/>
              </w:rPr>
            </w:pPr>
            <w:r w:rsidRPr="00A541BE">
              <w:rPr>
                <w:rFonts w:ascii="Times New Roman" w:hAnsi="Times New Roman" w:cs="Times New Roman"/>
              </w:rPr>
              <w:t>clear liquid</w:t>
            </w:r>
          </w:p>
        </w:tc>
        <w:tc>
          <w:tcPr>
            <w:tcW w:w="769" w:type="dxa"/>
          </w:tcPr>
          <w:p w14:paraId="2149CAE9" w14:textId="77777777" w:rsidR="00A541BE" w:rsidRPr="00A541BE" w:rsidRDefault="00A541BE" w:rsidP="00962CBF">
            <w:pPr>
              <w:rPr>
                <w:rFonts w:ascii="Times New Roman" w:hAnsi="Times New Roman" w:cs="Times New Roman"/>
              </w:rPr>
            </w:pPr>
            <w:r w:rsidRPr="00A541BE">
              <w:rPr>
                <w:rFonts w:ascii="Times New Roman" w:hAnsi="Times New Roman" w:cs="Times New Roman"/>
              </w:rPr>
              <w:t>white</w:t>
            </w:r>
          </w:p>
          <w:p w14:paraId="3B7656EE" w14:textId="6538D980" w:rsidR="00A541BE" w:rsidRPr="00A541BE" w:rsidRDefault="00A541BE" w:rsidP="00962CBF">
            <w:pPr>
              <w:rPr>
                <w:rFonts w:ascii="Times New Roman" w:hAnsi="Times New Roman" w:cs="Times New Roman"/>
              </w:rPr>
            </w:pPr>
            <w:r w:rsidRPr="00A541BE">
              <w:rPr>
                <w:rFonts w:ascii="Times New Roman" w:hAnsi="Times New Roman" w:cs="Times New Roman"/>
              </w:rPr>
              <w:t xml:space="preserve">solid </w:t>
            </w:r>
          </w:p>
        </w:tc>
        <w:tc>
          <w:tcPr>
            <w:tcW w:w="797" w:type="dxa"/>
          </w:tcPr>
          <w:p w14:paraId="45F1ABBF" w14:textId="128BC8DD" w:rsidR="00A541BE" w:rsidRPr="00A541BE" w:rsidRDefault="00A541BE" w:rsidP="008B4909">
            <w:pPr>
              <w:rPr>
                <w:rFonts w:ascii="Times New Roman" w:hAnsi="Times New Roman" w:cs="Times New Roman"/>
              </w:rPr>
            </w:pPr>
            <w:r w:rsidRPr="00A541BE">
              <w:rPr>
                <w:rFonts w:ascii="Times New Roman" w:hAnsi="Times New Roman" w:cs="Times New Roman"/>
              </w:rPr>
              <w:t>clear liquid</w:t>
            </w:r>
          </w:p>
        </w:tc>
        <w:tc>
          <w:tcPr>
            <w:tcW w:w="797" w:type="dxa"/>
          </w:tcPr>
          <w:p w14:paraId="63569C92" w14:textId="14571716" w:rsidR="00A541BE" w:rsidRPr="00A541BE" w:rsidRDefault="00A541BE" w:rsidP="00A541BE">
            <w:pPr>
              <w:rPr>
                <w:rFonts w:ascii="Times New Roman" w:hAnsi="Times New Roman" w:cs="Times New Roman"/>
              </w:rPr>
            </w:pPr>
            <w:r w:rsidRPr="00A541BE">
              <w:rPr>
                <w:rFonts w:ascii="Times New Roman" w:hAnsi="Times New Roman" w:cs="Times New Roman"/>
              </w:rPr>
              <w:t>clear liquid</w:t>
            </w:r>
          </w:p>
        </w:tc>
        <w:tc>
          <w:tcPr>
            <w:tcW w:w="797" w:type="dxa"/>
          </w:tcPr>
          <w:p w14:paraId="0CC1733F" w14:textId="1C9693F3" w:rsidR="00A541BE" w:rsidRPr="00A541BE" w:rsidRDefault="00A541BE" w:rsidP="00962CBF">
            <w:pPr>
              <w:rPr>
                <w:rFonts w:ascii="Times New Roman" w:hAnsi="Times New Roman" w:cs="Times New Roman"/>
              </w:rPr>
            </w:pPr>
            <w:r w:rsidRPr="00A541BE">
              <w:rPr>
                <w:rFonts w:ascii="Times New Roman" w:hAnsi="Times New Roman" w:cs="Times New Roman"/>
              </w:rPr>
              <w:t>clear liquid</w:t>
            </w:r>
          </w:p>
        </w:tc>
        <w:tc>
          <w:tcPr>
            <w:tcW w:w="797" w:type="dxa"/>
          </w:tcPr>
          <w:p w14:paraId="746EE212" w14:textId="4A383AAD" w:rsidR="00A541BE" w:rsidRPr="00A541BE" w:rsidRDefault="00A541BE" w:rsidP="00962CBF">
            <w:pPr>
              <w:rPr>
                <w:rFonts w:ascii="Times New Roman" w:hAnsi="Times New Roman" w:cs="Times New Roman"/>
              </w:rPr>
            </w:pPr>
            <w:r w:rsidRPr="00A541BE">
              <w:rPr>
                <w:rFonts w:ascii="Times New Roman" w:hAnsi="Times New Roman" w:cs="Times New Roman"/>
              </w:rPr>
              <w:t>clear liquid</w:t>
            </w:r>
          </w:p>
        </w:tc>
        <w:tc>
          <w:tcPr>
            <w:tcW w:w="893" w:type="dxa"/>
          </w:tcPr>
          <w:p w14:paraId="5CE3B07E" w14:textId="47286E33" w:rsidR="00A541BE" w:rsidRPr="00A541BE" w:rsidRDefault="00A541BE" w:rsidP="00962CBF">
            <w:pPr>
              <w:rPr>
                <w:rFonts w:ascii="Times New Roman" w:hAnsi="Times New Roman" w:cs="Times New Roman"/>
              </w:rPr>
            </w:pPr>
            <w:r w:rsidRPr="00A541BE">
              <w:rPr>
                <w:rFonts w:ascii="Times New Roman" w:hAnsi="Times New Roman" w:cs="Times New Roman"/>
              </w:rPr>
              <w:t>yellow liquid</w:t>
            </w:r>
          </w:p>
        </w:tc>
        <w:tc>
          <w:tcPr>
            <w:tcW w:w="769" w:type="dxa"/>
          </w:tcPr>
          <w:p w14:paraId="25F6B79A" w14:textId="2B98EC26" w:rsidR="00A541BE" w:rsidRPr="00A541BE" w:rsidRDefault="00A541BE" w:rsidP="00962CBF">
            <w:pPr>
              <w:rPr>
                <w:rFonts w:ascii="Times New Roman" w:hAnsi="Times New Roman" w:cs="Times New Roman"/>
              </w:rPr>
            </w:pPr>
            <w:r w:rsidRPr="00A541BE">
              <w:rPr>
                <w:rFonts w:ascii="Times New Roman" w:hAnsi="Times New Roman" w:cs="Times New Roman"/>
              </w:rPr>
              <w:t>white solid</w:t>
            </w:r>
          </w:p>
        </w:tc>
        <w:tc>
          <w:tcPr>
            <w:tcW w:w="769" w:type="dxa"/>
          </w:tcPr>
          <w:p w14:paraId="04EE6305" w14:textId="2EAC31C9" w:rsidR="00A541BE" w:rsidRPr="00A541BE" w:rsidRDefault="00A541BE" w:rsidP="00962CBF">
            <w:pPr>
              <w:rPr>
                <w:rFonts w:ascii="Times New Roman" w:hAnsi="Times New Roman" w:cs="Times New Roman"/>
              </w:rPr>
            </w:pPr>
            <w:r w:rsidRPr="00A541BE">
              <w:rPr>
                <w:rFonts w:ascii="Times New Roman" w:hAnsi="Times New Roman" w:cs="Times New Roman"/>
              </w:rPr>
              <w:t>white solid</w:t>
            </w:r>
          </w:p>
        </w:tc>
        <w:tc>
          <w:tcPr>
            <w:tcW w:w="797" w:type="dxa"/>
          </w:tcPr>
          <w:p w14:paraId="75187B7B" w14:textId="77777777" w:rsidR="00A541BE" w:rsidRPr="00A541BE" w:rsidRDefault="00A541BE" w:rsidP="00962CBF">
            <w:pPr>
              <w:rPr>
                <w:rFonts w:ascii="Times New Roman" w:hAnsi="Times New Roman" w:cs="Times New Roman"/>
              </w:rPr>
            </w:pPr>
            <w:r w:rsidRPr="00A541BE">
              <w:rPr>
                <w:rFonts w:ascii="Times New Roman" w:hAnsi="Times New Roman" w:cs="Times New Roman"/>
              </w:rPr>
              <w:t xml:space="preserve">clear </w:t>
            </w:r>
          </w:p>
          <w:p w14:paraId="485962A6" w14:textId="47461F89" w:rsidR="00A541BE" w:rsidRPr="00A541BE" w:rsidRDefault="00A541BE" w:rsidP="00962CBF">
            <w:pPr>
              <w:rPr>
                <w:rFonts w:ascii="Times New Roman" w:hAnsi="Times New Roman" w:cs="Times New Roman"/>
              </w:rPr>
            </w:pPr>
            <w:r w:rsidRPr="00A541BE">
              <w:rPr>
                <w:rFonts w:ascii="Times New Roman" w:hAnsi="Times New Roman" w:cs="Times New Roman"/>
              </w:rPr>
              <w:t>liquid</w:t>
            </w:r>
          </w:p>
        </w:tc>
      </w:tr>
      <w:tr w:rsidR="00A541BE" w14:paraId="5F0AE500" w14:textId="77777777" w:rsidTr="00A541BE">
        <w:trPr>
          <w:trHeight w:val="349"/>
        </w:trPr>
        <w:tc>
          <w:tcPr>
            <w:tcW w:w="1595" w:type="dxa"/>
          </w:tcPr>
          <w:p w14:paraId="7C692FE9" w14:textId="376C3D2F" w:rsidR="00A541BE" w:rsidRPr="00142E25" w:rsidRDefault="008857F7" w:rsidP="00A541BE">
            <w:pPr>
              <w:jc w:val="both"/>
              <w:rPr>
                <w:rFonts w:ascii="Times New Roman" w:hAnsi="Times New Roman" w:cs="Times New Roman"/>
              </w:rPr>
            </w:pPr>
            <w:r>
              <w:rPr>
                <w:rFonts w:ascii="Times New Roman" w:hAnsi="Times New Roman" w:cs="Times New Roman"/>
              </w:rPr>
              <w:t>Observed</w:t>
            </w:r>
            <w:r w:rsidR="00A541BE" w:rsidRPr="00A541BE">
              <w:rPr>
                <w:rFonts w:ascii="Times New Roman" w:hAnsi="Times New Roman" w:cs="Times New Roman"/>
              </w:rPr>
              <w:t xml:space="preserve"> frequencies</w:t>
            </w:r>
            <w:r w:rsidR="00142E25">
              <w:rPr>
                <w:rFonts w:ascii="Times New Roman" w:hAnsi="Times New Roman" w:cs="Times New Roman"/>
              </w:rPr>
              <w:t xml:space="preserve"> (cm</w:t>
            </w:r>
            <w:r w:rsidR="00142E25">
              <w:rPr>
                <w:rFonts w:ascii="Times New Roman" w:hAnsi="Times New Roman" w:cs="Times New Roman"/>
                <w:vertAlign w:val="superscript"/>
              </w:rPr>
              <w:t>-1</w:t>
            </w:r>
            <w:r w:rsidR="00142E25">
              <w:rPr>
                <w:rFonts w:ascii="Times New Roman" w:hAnsi="Times New Roman" w:cs="Times New Roman"/>
              </w:rPr>
              <w:t>)</w:t>
            </w:r>
          </w:p>
        </w:tc>
        <w:tc>
          <w:tcPr>
            <w:tcW w:w="796" w:type="dxa"/>
          </w:tcPr>
          <w:p w14:paraId="0725D0A6" w14:textId="77777777" w:rsidR="00A541BE" w:rsidRDefault="00142E25" w:rsidP="00962CBF">
            <w:pPr>
              <w:rPr>
                <w:rFonts w:ascii="Times New Roman" w:hAnsi="Times New Roman" w:cs="Times New Roman"/>
              </w:rPr>
            </w:pPr>
            <w:r>
              <w:rPr>
                <w:rFonts w:ascii="Times New Roman" w:hAnsi="Times New Roman" w:cs="Times New Roman"/>
              </w:rPr>
              <w:t>1691,</w:t>
            </w:r>
          </w:p>
          <w:p w14:paraId="50C21252" w14:textId="77777777" w:rsidR="00142E25" w:rsidRDefault="00142E25" w:rsidP="00962CBF">
            <w:pPr>
              <w:rPr>
                <w:rFonts w:ascii="Times New Roman" w:hAnsi="Times New Roman" w:cs="Times New Roman"/>
              </w:rPr>
            </w:pPr>
            <w:r>
              <w:rPr>
                <w:rFonts w:ascii="Times New Roman" w:hAnsi="Times New Roman" w:cs="Times New Roman"/>
              </w:rPr>
              <w:t xml:space="preserve">1601, </w:t>
            </w:r>
          </w:p>
          <w:p w14:paraId="4ECEEC61" w14:textId="77777777" w:rsidR="00142E25" w:rsidRDefault="00142E25" w:rsidP="00962CBF">
            <w:pPr>
              <w:rPr>
                <w:rFonts w:ascii="Times New Roman" w:hAnsi="Times New Roman" w:cs="Times New Roman"/>
              </w:rPr>
            </w:pPr>
            <w:r>
              <w:rPr>
                <w:rFonts w:ascii="Times New Roman" w:hAnsi="Times New Roman" w:cs="Times New Roman"/>
              </w:rPr>
              <w:t xml:space="preserve">1450, </w:t>
            </w:r>
          </w:p>
          <w:p w14:paraId="3FD4F801" w14:textId="77777777" w:rsidR="00142E25" w:rsidRDefault="00142E25" w:rsidP="00962CBF">
            <w:pPr>
              <w:rPr>
                <w:rFonts w:ascii="Times New Roman" w:hAnsi="Times New Roman" w:cs="Times New Roman"/>
              </w:rPr>
            </w:pPr>
            <w:r>
              <w:rPr>
                <w:rFonts w:ascii="Times New Roman" w:hAnsi="Times New Roman" w:cs="Times New Roman"/>
              </w:rPr>
              <w:t xml:space="preserve">1368, </w:t>
            </w:r>
          </w:p>
          <w:p w14:paraId="6A5FF261" w14:textId="3CE5E288" w:rsidR="00142E25" w:rsidRPr="00A541BE" w:rsidRDefault="00142E25" w:rsidP="00962CBF">
            <w:pPr>
              <w:rPr>
                <w:rFonts w:ascii="Times New Roman" w:hAnsi="Times New Roman" w:cs="Times New Roman"/>
              </w:rPr>
            </w:pPr>
            <w:r>
              <w:rPr>
                <w:rFonts w:ascii="Times New Roman" w:hAnsi="Times New Roman" w:cs="Times New Roman"/>
              </w:rPr>
              <w:t>1266</w:t>
            </w:r>
          </w:p>
        </w:tc>
        <w:tc>
          <w:tcPr>
            <w:tcW w:w="769" w:type="dxa"/>
          </w:tcPr>
          <w:p w14:paraId="4683EAF6" w14:textId="36100781" w:rsidR="00F45E0A" w:rsidRDefault="00F45E0A" w:rsidP="00962CBF">
            <w:pPr>
              <w:rPr>
                <w:rFonts w:ascii="Times New Roman" w:hAnsi="Times New Roman" w:cs="Times New Roman"/>
              </w:rPr>
            </w:pPr>
            <w:r>
              <w:rPr>
                <w:rFonts w:ascii="Times New Roman" w:hAnsi="Times New Roman" w:cs="Times New Roman"/>
              </w:rPr>
              <w:t>2773,</w:t>
            </w:r>
          </w:p>
          <w:p w14:paraId="1FFCA09B" w14:textId="77777777" w:rsidR="00F45E0A" w:rsidRDefault="00F45E0A" w:rsidP="00962CBF">
            <w:pPr>
              <w:rPr>
                <w:rFonts w:ascii="Times New Roman" w:hAnsi="Times New Roman" w:cs="Times New Roman"/>
              </w:rPr>
            </w:pPr>
            <w:r>
              <w:rPr>
                <w:rFonts w:ascii="Times New Roman" w:hAnsi="Times New Roman" w:cs="Times New Roman"/>
              </w:rPr>
              <w:t>2730,</w:t>
            </w:r>
          </w:p>
          <w:p w14:paraId="4B83ADD4" w14:textId="42AEB86E" w:rsidR="00F45E0A" w:rsidRDefault="00F45E0A" w:rsidP="00962CBF">
            <w:pPr>
              <w:rPr>
                <w:rFonts w:ascii="Times New Roman" w:hAnsi="Times New Roman" w:cs="Times New Roman"/>
              </w:rPr>
            </w:pPr>
            <w:r>
              <w:rPr>
                <w:rFonts w:ascii="Times New Roman" w:hAnsi="Times New Roman" w:cs="Times New Roman"/>
              </w:rPr>
              <w:t xml:space="preserve">1713, </w:t>
            </w:r>
          </w:p>
          <w:p w14:paraId="738594A4" w14:textId="1D5F8834" w:rsidR="00A541BE" w:rsidRDefault="000342F1" w:rsidP="00962CBF">
            <w:pPr>
              <w:rPr>
                <w:rFonts w:ascii="Times New Roman" w:hAnsi="Times New Roman" w:cs="Times New Roman"/>
              </w:rPr>
            </w:pPr>
            <w:r>
              <w:rPr>
                <w:rFonts w:ascii="Times New Roman" w:hAnsi="Times New Roman" w:cs="Times New Roman"/>
              </w:rPr>
              <w:t>1591,</w:t>
            </w:r>
            <w:r w:rsidR="00F45E0A">
              <w:rPr>
                <w:rFonts w:ascii="Times New Roman" w:hAnsi="Times New Roman" w:cs="Times New Roman"/>
              </w:rPr>
              <w:t xml:space="preserve"> </w:t>
            </w:r>
          </w:p>
          <w:p w14:paraId="7DE27370" w14:textId="6D3529E5" w:rsidR="00F45E0A" w:rsidRPr="00A541BE" w:rsidRDefault="008857F7" w:rsidP="00962CBF">
            <w:pPr>
              <w:rPr>
                <w:rFonts w:ascii="Times New Roman" w:hAnsi="Times New Roman" w:cs="Times New Roman"/>
              </w:rPr>
            </w:pPr>
            <w:r>
              <w:rPr>
                <w:rFonts w:ascii="Times New Roman" w:hAnsi="Times New Roman" w:cs="Times New Roman"/>
              </w:rPr>
              <w:t>1576</w:t>
            </w:r>
          </w:p>
        </w:tc>
        <w:tc>
          <w:tcPr>
            <w:tcW w:w="797" w:type="dxa"/>
          </w:tcPr>
          <w:p w14:paraId="1218E346" w14:textId="77777777" w:rsidR="00A541BE" w:rsidRDefault="008857F7" w:rsidP="00962CBF">
            <w:pPr>
              <w:rPr>
                <w:rFonts w:ascii="Times New Roman" w:hAnsi="Times New Roman" w:cs="Times New Roman"/>
              </w:rPr>
            </w:pPr>
            <w:r>
              <w:rPr>
                <w:rFonts w:ascii="Times New Roman" w:hAnsi="Times New Roman" w:cs="Times New Roman"/>
              </w:rPr>
              <w:t xml:space="preserve">2940, </w:t>
            </w:r>
          </w:p>
          <w:p w14:paraId="5FD3A222" w14:textId="77777777" w:rsidR="008857F7" w:rsidRDefault="008857F7" w:rsidP="00962CBF">
            <w:pPr>
              <w:rPr>
                <w:rFonts w:ascii="Times New Roman" w:hAnsi="Times New Roman" w:cs="Times New Roman"/>
              </w:rPr>
            </w:pPr>
            <w:r>
              <w:rPr>
                <w:rFonts w:ascii="Times New Roman" w:hAnsi="Times New Roman" w:cs="Times New Roman"/>
              </w:rPr>
              <w:t xml:space="preserve">2867, </w:t>
            </w:r>
          </w:p>
          <w:p w14:paraId="78E3D072" w14:textId="77777777" w:rsidR="008857F7" w:rsidRDefault="008857F7" w:rsidP="00962CBF">
            <w:pPr>
              <w:rPr>
                <w:rFonts w:ascii="Times New Roman" w:hAnsi="Times New Roman" w:cs="Times New Roman"/>
              </w:rPr>
            </w:pPr>
            <w:r>
              <w:rPr>
                <w:rFonts w:ascii="Times New Roman" w:hAnsi="Times New Roman" w:cs="Times New Roman"/>
              </w:rPr>
              <w:t xml:space="preserve">1717, </w:t>
            </w:r>
          </w:p>
          <w:p w14:paraId="374DF3C4" w14:textId="4D375BD3" w:rsidR="008857F7" w:rsidRDefault="008857F7" w:rsidP="00962CBF">
            <w:pPr>
              <w:rPr>
                <w:rFonts w:ascii="Times New Roman" w:hAnsi="Times New Roman" w:cs="Times New Roman"/>
              </w:rPr>
            </w:pPr>
            <w:r>
              <w:rPr>
                <w:rFonts w:ascii="Times New Roman" w:hAnsi="Times New Roman" w:cs="Times New Roman"/>
              </w:rPr>
              <w:t xml:space="preserve">1422, </w:t>
            </w:r>
          </w:p>
          <w:p w14:paraId="737387B8" w14:textId="5FCA8731" w:rsidR="008857F7" w:rsidRPr="00A541BE" w:rsidRDefault="008857F7" w:rsidP="00962CBF">
            <w:pPr>
              <w:rPr>
                <w:rFonts w:ascii="Times New Roman" w:hAnsi="Times New Roman" w:cs="Times New Roman"/>
              </w:rPr>
            </w:pPr>
            <w:r>
              <w:rPr>
                <w:rFonts w:ascii="Times New Roman" w:hAnsi="Times New Roman" w:cs="Times New Roman"/>
              </w:rPr>
              <w:t>1347</w:t>
            </w:r>
          </w:p>
        </w:tc>
        <w:tc>
          <w:tcPr>
            <w:tcW w:w="797" w:type="dxa"/>
          </w:tcPr>
          <w:p w14:paraId="77B13EF6" w14:textId="77777777" w:rsidR="00A541BE" w:rsidRDefault="008857F7" w:rsidP="00962CBF">
            <w:pPr>
              <w:rPr>
                <w:rFonts w:ascii="Times New Roman" w:hAnsi="Times New Roman" w:cs="Times New Roman"/>
              </w:rPr>
            </w:pPr>
            <w:r>
              <w:rPr>
                <w:rFonts w:ascii="Times New Roman" w:hAnsi="Times New Roman" w:cs="Times New Roman"/>
              </w:rPr>
              <w:t xml:space="preserve">3026, </w:t>
            </w:r>
          </w:p>
          <w:p w14:paraId="76A51052" w14:textId="77777777" w:rsidR="008857F7" w:rsidRDefault="008857F7" w:rsidP="00962CBF">
            <w:pPr>
              <w:rPr>
                <w:rFonts w:ascii="Times New Roman" w:hAnsi="Times New Roman" w:cs="Times New Roman"/>
              </w:rPr>
            </w:pPr>
            <w:r>
              <w:rPr>
                <w:rFonts w:ascii="Times New Roman" w:hAnsi="Times New Roman" w:cs="Times New Roman"/>
              </w:rPr>
              <w:t xml:space="preserve">2948, </w:t>
            </w:r>
          </w:p>
          <w:p w14:paraId="29AD4AEB" w14:textId="77777777" w:rsidR="008857F7" w:rsidRDefault="008857F7" w:rsidP="00962CBF">
            <w:pPr>
              <w:rPr>
                <w:rFonts w:ascii="Times New Roman" w:hAnsi="Times New Roman" w:cs="Times New Roman"/>
              </w:rPr>
            </w:pPr>
            <w:r>
              <w:rPr>
                <w:rFonts w:ascii="Times New Roman" w:hAnsi="Times New Roman" w:cs="Times New Roman"/>
              </w:rPr>
              <w:t xml:space="preserve">2920, </w:t>
            </w:r>
          </w:p>
          <w:p w14:paraId="7CBF506A" w14:textId="77777777" w:rsidR="008857F7" w:rsidRDefault="008857F7" w:rsidP="00962CBF">
            <w:pPr>
              <w:rPr>
                <w:rFonts w:ascii="Times New Roman" w:hAnsi="Times New Roman" w:cs="Times New Roman"/>
              </w:rPr>
            </w:pPr>
            <w:r>
              <w:rPr>
                <w:rFonts w:ascii="Times New Roman" w:hAnsi="Times New Roman" w:cs="Times New Roman"/>
              </w:rPr>
              <w:t xml:space="preserve">1605, </w:t>
            </w:r>
          </w:p>
          <w:p w14:paraId="322A9DBF" w14:textId="1F07BB66" w:rsidR="008857F7" w:rsidRPr="00A541BE" w:rsidRDefault="008857F7" w:rsidP="00962CBF">
            <w:pPr>
              <w:rPr>
                <w:rFonts w:ascii="Times New Roman" w:hAnsi="Times New Roman" w:cs="Times New Roman"/>
              </w:rPr>
            </w:pPr>
            <w:r>
              <w:rPr>
                <w:rFonts w:ascii="Times New Roman" w:hAnsi="Times New Roman" w:cs="Times New Roman"/>
              </w:rPr>
              <w:t>1496</w:t>
            </w:r>
          </w:p>
        </w:tc>
        <w:tc>
          <w:tcPr>
            <w:tcW w:w="797" w:type="dxa"/>
          </w:tcPr>
          <w:p w14:paraId="323C66A6" w14:textId="77777777" w:rsidR="00A541BE" w:rsidRDefault="00735593" w:rsidP="00962CBF">
            <w:pPr>
              <w:rPr>
                <w:rFonts w:ascii="Times New Roman" w:hAnsi="Times New Roman" w:cs="Times New Roman"/>
              </w:rPr>
            </w:pPr>
            <w:r>
              <w:rPr>
                <w:rFonts w:ascii="Times New Roman" w:hAnsi="Times New Roman" w:cs="Times New Roman"/>
              </w:rPr>
              <w:t xml:space="preserve">2928, </w:t>
            </w:r>
          </w:p>
          <w:p w14:paraId="33E387B3" w14:textId="77777777" w:rsidR="00735593" w:rsidRDefault="00735593" w:rsidP="00962CBF">
            <w:pPr>
              <w:rPr>
                <w:rFonts w:ascii="Times New Roman" w:hAnsi="Times New Roman" w:cs="Times New Roman"/>
              </w:rPr>
            </w:pPr>
            <w:r>
              <w:rPr>
                <w:rFonts w:ascii="Times New Roman" w:hAnsi="Times New Roman" w:cs="Times New Roman"/>
              </w:rPr>
              <w:t xml:space="preserve">2853, </w:t>
            </w:r>
          </w:p>
          <w:p w14:paraId="7367C486" w14:textId="77777777" w:rsidR="00735593" w:rsidRDefault="00735593" w:rsidP="00962CBF">
            <w:pPr>
              <w:rPr>
                <w:rFonts w:ascii="Times New Roman" w:hAnsi="Times New Roman" w:cs="Times New Roman"/>
              </w:rPr>
            </w:pPr>
            <w:r>
              <w:rPr>
                <w:rFonts w:ascii="Times New Roman" w:hAnsi="Times New Roman" w:cs="Times New Roman"/>
              </w:rPr>
              <w:t>1450,</w:t>
            </w:r>
          </w:p>
          <w:p w14:paraId="4FC8A0EB" w14:textId="77777777" w:rsidR="00735593" w:rsidRDefault="00735593" w:rsidP="00962CBF">
            <w:pPr>
              <w:rPr>
                <w:rFonts w:ascii="Times New Roman" w:hAnsi="Times New Roman" w:cs="Times New Roman"/>
              </w:rPr>
            </w:pPr>
            <w:r>
              <w:rPr>
                <w:rFonts w:ascii="Times New Roman" w:hAnsi="Times New Roman" w:cs="Times New Roman"/>
              </w:rPr>
              <w:t xml:space="preserve">904, </w:t>
            </w:r>
          </w:p>
          <w:p w14:paraId="27F284A0" w14:textId="430C9B64" w:rsidR="00735593" w:rsidRPr="00A541BE" w:rsidRDefault="00735593" w:rsidP="00962CBF">
            <w:pPr>
              <w:rPr>
                <w:rFonts w:ascii="Times New Roman" w:hAnsi="Times New Roman" w:cs="Times New Roman"/>
              </w:rPr>
            </w:pPr>
            <w:r>
              <w:rPr>
                <w:rFonts w:ascii="Times New Roman" w:hAnsi="Times New Roman" w:cs="Times New Roman"/>
              </w:rPr>
              <w:t>852</w:t>
            </w:r>
          </w:p>
        </w:tc>
        <w:tc>
          <w:tcPr>
            <w:tcW w:w="797" w:type="dxa"/>
          </w:tcPr>
          <w:p w14:paraId="55B21787" w14:textId="77777777" w:rsidR="00A541BE" w:rsidRDefault="00735593" w:rsidP="00962CBF">
            <w:pPr>
              <w:rPr>
                <w:rFonts w:ascii="Times New Roman" w:hAnsi="Times New Roman" w:cs="Times New Roman"/>
              </w:rPr>
            </w:pPr>
            <w:r>
              <w:rPr>
                <w:rFonts w:ascii="Times New Roman" w:hAnsi="Times New Roman" w:cs="Times New Roman"/>
              </w:rPr>
              <w:t xml:space="preserve">3926, </w:t>
            </w:r>
          </w:p>
          <w:p w14:paraId="502A3289" w14:textId="77777777" w:rsidR="00735593" w:rsidRDefault="00735593" w:rsidP="00962CBF">
            <w:pPr>
              <w:rPr>
                <w:rFonts w:ascii="Times New Roman" w:hAnsi="Times New Roman" w:cs="Times New Roman"/>
              </w:rPr>
            </w:pPr>
            <w:r>
              <w:rPr>
                <w:rFonts w:ascii="Times New Roman" w:hAnsi="Times New Roman" w:cs="Times New Roman"/>
              </w:rPr>
              <w:t xml:space="preserve">3315, </w:t>
            </w:r>
          </w:p>
          <w:p w14:paraId="503FD6A5" w14:textId="77777777" w:rsidR="00735593" w:rsidRDefault="00735593" w:rsidP="00962CBF">
            <w:pPr>
              <w:rPr>
                <w:rFonts w:ascii="Times New Roman" w:hAnsi="Times New Roman" w:cs="Times New Roman"/>
              </w:rPr>
            </w:pPr>
            <w:r>
              <w:rPr>
                <w:rFonts w:ascii="Times New Roman" w:hAnsi="Times New Roman" w:cs="Times New Roman"/>
              </w:rPr>
              <w:t xml:space="preserve">2959, </w:t>
            </w:r>
          </w:p>
          <w:p w14:paraId="5B04DD34" w14:textId="77777777" w:rsidR="00735593" w:rsidRDefault="00735593" w:rsidP="00962CBF">
            <w:pPr>
              <w:rPr>
                <w:rFonts w:ascii="Times New Roman" w:hAnsi="Times New Roman" w:cs="Times New Roman"/>
              </w:rPr>
            </w:pPr>
            <w:r>
              <w:rPr>
                <w:rFonts w:ascii="Times New Roman" w:hAnsi="Times New Roman" w:cs="Times New Roman"/>
              </w:rPr>
              <w:t>2120,</w:t>
            </w:r>
          </w:p>
          <w:p w14:paraId="1DD6B89B" w14:textId="74A45D76" w:rsidR="00735593" w:rsidRPr="00A541BE" w:rsidRDefault="00735593" w:rsidP="00962CBF">
            <w:pPr>
              <w:rPr>
                <w:rFonts w:ascii="Times New Roman" w:hAnsi="Times New Roman" w:cs="Times New Roman"/>
              </w:rPr>
            </w:pPr>
            <w:r>
              <w:rPr>
                <w:rFonts w:ascii="Times New Roman" w:hAnsi="Times New Roman" w:cs="Times New Roman"/>
              </w:rPr>
              <w:t>1461</w:t>
            </w:r>
          </w:p>
        </w:tc>
        <w:tc>
          <w:tcPr>
            <w:tcW w:w="893" w:type="dxa"/>
          </w:tcPr>
          <w:p w14:paraId="60A27B84" w14:textId="77777777" w:rsidR="00A541BE" w:rsidRDefault="00735593" w:rsidP="00962CBF">
            <w:pPr>
              <w:rPr>
                <w:rFonts w:ascii="Times New Roman" w:hAnsi="Times New Roman" w:cs="Times New Roman"/>
              </w:rPr>
            </w:pPr>
            <w:r>
              <w:rPr>
                <w:rFonts w:ascii="Times New Roman" w:hAnsi="Times New Roman" w:cs="Times New Roman"/>
              </w:rPr>
              <w:t xml:space="preserve">3623, </w:t>
            </w:r>
          </w:p>
          <w:p w14:paraId="682203D8" w14:textId="77777777" w:rsidR="00735593" w:rsidRDefault="00735593" w:rsidP="00962CBF">
            <w:pPr>
              <w:rPr>
                <w:rFonts w:ascii="Times New Roman" w:hAnsi="Times New Roman" w:cs="Times New Roman"/>
              </w:rPr>
            </w:pPr>
            <w:r>
              <w:rPr>
                <w:rFonts w:ascii="Times New Roman" w:hAnsi="Times New Roman" w:cs="Times New Roman"/>
              </w:rPr>
              <w:t xml:space="preserve">3429, </w:t>
            </w:r>
          </w:p>
          <w:p w14:paraId="52BA9692" w14:textId="77777777" w:rsidR="00735593" w:rsidRDefault="00735593" w:rsidP="00962CBF">
            <w:pPr>
              <w:rPr>
                <w:rFonts w:ascii="Times New Roman" w:hAnsi="Times New Roman" w:cs="Times New Roman"/>
              </w:rPr>
            </w:pPr>
            <w:r>
              <w:rPr>
                <w:rFonts w:ascii="Times New Roman" w:hAnsi="Times New Roman" w:cs="Times New Roman"/>
              </w:rPr>
              <w:t xml:space="preserve">3354, </w:t>
            </w:r>
          </w:p>
          <w:p w14:paraId="3CBFEBC2" w14:textId="77777777" w:rsidR="00735593" w:rsidRDefault="00735593" w:rsidP="00962CBF">
            <w:pPr>
              <w:rPr>
                <w:rFonts w:ascii="Times New Roman" w:hAnsi="Times New Roman" w:cs="Times New Roman"/>
              </w:rPr>
            </w:pPr>
            <w:r>
              <w:rPr>
                <w:rFonts w:ascii="Times New Roman" w:hAnsi="Times New Roman" w:cs="Times New Roman"/>
              </w:rPr>
              <w:t xml:space="preserve">2904, </w:t>
            </w:r>
          </w:p>
          <w:p w14:paraId="5174DAEA" w14:textId="68230FC5" w:rsidR="00735593" w:rsidRPr="00A541BE" w:rsidRDefault="00735593" w:rsidP="00962CBF">
            <w:pPr>
              <w:rPr>
                <w:rFonts w:ascii="Times New Roman" w:hAnsi="Times New Roman" w:cs="Times New Roman"/>
              </w:rPr>
            </w:pPr>
            <w:r>
              <w:rPr>
                <w:rFonts w:ascii="Times New Roman" w:hAnsi="Times New Roman" w:cs="Times New Roman"/>
              </w:rPr>
              <w:t>1601</w:t>
            </w:r>
          </w:p>
        </w:tc>
        <w:tc>
          <w:tcPr>
            <w:tcW w:w="769" w:type="dxa"/>
          </w:tcPr>
          <w:p w14:paraId="2420F7DF" w14:textId="77777777" w:rsidR="00A541BE" w:rsidRDefault="00735593" w:rsidP="00962CBF">
            <w:pPr>
              <w:rPr>
                <w:rFonts w:ascii="Times New Roman" w:hAnsi="Times New Roman" w:cs="Times New Roman"/>
              </w:rPr>
            </w:pPr>
            <w:r>
              <w:rPr>
                <w:rFonts w:ascii="Times New Roman" w:hAnsi="Times New Roman" w:cs="Times New Roman"/>
              </w:rPr>
              <w:t xml:space="preserve">3408, </w:t>
            </w:r>
          </w:p>
          <w:p w14:paraId="540F59DC" w14:textId="77777777" w:rsidR="00735593" w:rsidRDefault="00735593" w:rsidP="00962CBF">
            <w:pPr>
              <w:rPr>
                <w:rFonts w:ascii="Times New Roman" w:hAnsi="Times New Roman" w:cs="Times New Roman"/>
              </w:rPr>
            </w:pPr>
            <w:r>
              <w:rPr>
                <w:rFonts w:ascii="Times New Roman" w:hAnsi="Times New Roman" w:cs="Times New Roman"/>
              </w:rPr>
              <w:t xml:space="preserve">3384, </w:t>
            </w:r>
          </w:p>
          <w:p w14:paraId="06EC921B" w14:textId="77777777" w:rsidR="00735593" w:rsidRDefault="00735593" w:rsidP="00962CBF">
            <w:pPr>
              <w:rPr>
                <w:rFonts w:ascii="Times New Roman" w:hAnsi="Times New Roman" w:cs="Times New Roman"/>
              </w:rPr>
            </w:pPr>
            <w:r>
              <w:rPr>
                <w:rFonts w:ascii="Times New Roman" w:hAnsi="Times New Roman" w:cs="Times New Roman"/>
              </w:rPr>
              <w:t xml:space="preserve">3087, </w:t>
            </w:r>
          </w:p>
          <w:p w14:paraId="728E4180" w14:textId="77777777" w:rsidR="00735593" w:rsidRDefault="00735593" w:rsidP="00962CBF">
            <w:pPr>
              <w:rPr>
                <w:rFonts w:ascii="Times New Roman" w:hAnsi="Times New Roman" w:cs="Times New Roman"/>
              </w:rPr>
            </w:pPr>
            <w:r>
              <w:rPr>
                <w:rFonts w:ascii="Times New Roman" w:hAnsi="Times New Roman" w:cs="Times New Roman"/>
              </w:rPr>
              <w:t xml:space="preserve">1596, </w:t>
            </w:r>
          </w:p>
          <w:p w14:paraId="0AFF1D3A" w14:textId="2F1BFB06" w:rsidR="00735593" w:rsidRPr="00A541BE" w:rsidRDefault="00735593" w:rsidP="00962CBF">
            <w:pPr>
              <w:rPr>
                <w:rFonts w:ascii="Times New Roman" w:hAnsi="Times New Roman" w:cs="Times New Roman"/>
              </w:rPr>
            </w:pPr>
            <w:r>
              <w:rPr>
                <w:rFonts w:ascii="Times New Roman" w:hAnsi="Times New Roman" w:cs="Times New Roman"/>
              </w:rPr>
              <w:t>1496</w:t>
            </w:r>
          </w:p>
        </w:tc>
        <w:tc>
          <w:tcPr>
            <w:tcW w:w="769" w:type="dxa"/>
          </w:tcPr>
          <w:p w14:paraId="02EAB559" w14:textId="77777777" w:rsidR="00A541BE" w:rsidRDefault="00203821" w:rsidP="00962CBF">
            <w:pPr>
              <w:rPr>
                <w:rFonts w:ascii="Times New Roman" w:hAnsi="Times New Roman" w:cs="Times New Roman"/>
              </w:rPr>
            </w:pPr>
            <w:r>
              <w:rPr>
                <w:rFonts w:ascii="Times New Roman" w:hAnsi="Times New Roman" w:cs="Times New Roman"/>
              </w:rPr>
              <w:t xml:space="preserve">3226, </w:t>
            </w:r>
          </w:p>
          <w:p w14:paraId="70361DF9" w14:textId="77777777" w:rsidR="00203821" w:rsidRDefault="00203821" w:rsidP="00962CBF">
            <w:pPr>
              <w:rPr>
                <w:rFonts w:ascii="Times New Roman" w:hAnsi="Times New Roman" w:cs="Times New Roman"/>
              </w:rPr>
            </w:pPr>
            <w:r>
              <w:rPr>
                <w:rFonts w:ascii="Times New Roman" w:hAnsi="Times New Roman" w:cs="Times New Roman"/>
              </w:rPr>
              <w:t xml:space="preserve">2966, </w:t>
            </w:r>
          </w:p>
          <w:p w14:paraId="700AE0E3" w14:textId="77777777" w:rsidR="00203821" w:rsidRDefault="00203821" w:rsidP="00962CBF">
            <w:pPr>
              <w:rPr>
                <w:rFonts w:ascii="Times New Roman" w:hAnsi="Times New Roman" w:cs="Times New Roman"/>
              </w:rPr>
            </w:pPr>
            <w:r>
              <w:rPr>
                <w:rFonts w:ascii="Times New Roman" w:hAnsi="Times New Roman" w:cs="Times New Roman"/>
              </w:rPr>
              <w:t>1598,</w:t>
            </w:r>
          </w:p>
          <w:p w14:paraId="20DA52B9" w14:textId="4EDC1962" w:rsidR="00203821" w:rsidRDefault="00203821" w:rsidP="00962CBF">
            <w:pPr>
              <w:rPr>
                <w:rFonts w:ascii="Times New Roman" w:hAnsi="Times New Roman" w:cs="Times New Roman"/>
              </w:rPr>
            </w:pPr>
            <w:r>
              <w:rPr>
                <w:rFonts w:ascii="Times New Roman" w:hAnsi="Times New Roman" w:cs="Times New Roman"/>
              </w:rPr>
              <w:t xml:space="preserve">1474, </w:t>
            </w:r>
          </w:p>
          <w:p w14:paraId="7810E1DB" w14:textId="782AC050" w:rsidR="00203821" w:rsidRPr="00A541BE" w:rsidRDefault="00B136D6" w:rsidP="00962CBF">
            <w:pPr>
              <w:rPr>
                <w:rFonts w:ascii="Times New Roman" w:hAnsi="Times New Roman" w:cs="Times New Roman"/>
              </w:rPr>
            </w:pPr>
            <w:r>
              <w:rPr>
                <w:rFonts w:ascii="Times New Roman" w:hAnsi="Times New Roman" w:cs="Times New Roman"/>
              </w:rPr>
              <w:t>1238</w:t>
            </w:r>
          </w:p>
        </w:tc>
        <w:tc>
          <w:tcPr>
            <w:tcW w:w="797" w:type="dxa"/>
          </w:tcPr>
          <w:p w14:paraId="1B20C177" w14:textId="776A6502" w:rsidR="00A541BE" w:rsidRDefault="00B136D6" w:rsidP="00962CBF">
            <w:pPr>
              <w:rPr>
                <w:rFonts w:ascii="Times New Roman" w:hAnsi="Times New Roman" w:cs="Times New Roman"/>
              </w:rPr>
            </w:pPr>
            <w:r>
              <w:rPr>
                <w:rFonts w:ascii="Times New Roman" w:hAnsi="Times New Roman" w:cs="Times New Roman"/>
              </w:rPr>
              <w:t xml:space="preserve">3340, </w:t>
            </w:r>
          </w:p>
          <w:p w14:paraId="47B2032C" w14:textId="77777777" w:rsidR="00B136D6" w:rsidRDefault="00B136D6" w:rsidP="00962CBF">
            <w:pPr>
              <w:rPr>
                <w:rFonts w:ascii="Times New Roman" w:hAnsi="Times New Roman" w:cs="Times New Roman"/>
              </w:rPr>
            </w:pPr>
            <w:r>
              <w:rPr>
                <w:rFonts w:ascii="Times New Roman" w:hAnsi="Times New Roman" w:cs="Times New Roman"/>
              </w:rPr>
              <w:t xml:space="preserve">2959, </w:t>
            </w:r>
          </w:p>
          <w:p w14:paraId="4AE376F5" w14:textId="77777777" w:rsidR="00B136D6" w:rsidRDefault="00B136D6" w:rsidP="00962CBF">
            <w:pPr>
              <w:rPr>
                <w:rFonts w:ascii="Times New Roman" w:hAnsi="Times New Roman" w:cs="Times New Roman"/>
              </w:rPr>
            </w:pPr>
            <w:r>
              <w:rPr>
                <w:rFonts w:ascii="Times New Roman" w:hAnsi="Times New Roman" w:cs="Times New Roman"/>
              </w:rPr>
              <w:t xml:space="preserve">2861, </w:t>
            </w:r>
          </w:p>
          <w:p w14:paraId="4F3F0235" w14:textId="4170C9E0" w:rsidR="00B136D6" w:rsidRDefault="00B136D6" w:rsidP="00962CBF">
            <w:pPr>
              <w:rPr>
                <w:rFonts w:ascii="Times New Roman" w:hAnsi="Times New Roman" w:cs="Times New Roman"/>
              </w:rPr>
            </w:pPr>
            <w:r>
              <w:rPr>
                <w:rFonts w:ascii="Times New Roman" w:hAnsi="Times New Roman" w:cs="Times New Roman"/>
              </w:rPr>
              <w:t xml:space="preserve">1468, </w:t>
            </w:r>
          </w:p>
          <w:p w14:paraId="3AB579B5" w14:textId="1EFD70F7" w:rsidR="00B136D6" w:rsidRPr="00A541BE" w:rsidRDefault="00B136D6" w:rsidP="00962CBF">
            <w:pPr>
              <w:rPr>
                <w:rFonts w:ascii="Times New Roman" w:hAnsi="Times New Roman" w:cs="Times New Roman"/>
              </w:rPr>
            </w:pPr>
            <w:r>
              <w:rPr>
                <w:rFonts w:ascii="Times New Roman" w:hAnsi="Times New Roman" w:cs="Times New Roman"/>
              </w:rPr>
              <w:t>1460</w:t>
            </w:r>
          </w:p>
        </w:tc>
      </w:tr>
    </w:tbl>
    <w:p w14:paraId="0D657648" w14:textId="77777777" w:rsidR="00A944AC" w:rsidRDefault="00A944AC" w:rsidP="00962CBF">
      <w:pPr>
        <w:rPr>
          <w:rFonts w:ascii="Times New Roman" w:hAnsi="Times New Roman" w:cs="Times New Roman"/>
          <w:b/>
          <w:sz w:val="28"/>
          <w:szCs w:val="28"/>
        </w:rPr>
      </w:pPr>
    </w:p>
    <w:p w14:paraId="4059D08F" w14:textId="77777777" w:rsidR="00962CBF" w:rsidRDefault="00962CBF" w:rsidP="00962CBF">
      <w:pPr>
        <w:rPr>
          <w:rFonts w:ascii="Times New Roman" w:hAnsi="Times New Roman" w:cs="Times New Roman"/>
        </w:rPr>
      </w:pPr>
      <w:r w:rsidRPr="005A61DA">
        <w:rPr>
          <w:rFonts w:ascii="Times New Roman" w:hAnsi="Times New Roman" w:cs="Times New Roman"/>
          <w:b/>
          <w:sz w:val="28"/>
        </w:rPr>
        <w:lastRenderedPageBreak/>
        <w:t>Summary</w:t>
      </w:r>
      <w:r w:rsidRPr="005A61DA">
        <w:rPr>
          <w:rFonts w:ascii="Times New Roman" w:hAnsi="Times New Roman" w:cs="Times New Roman"/>
        </w:rPr>
        <w:t xml:space="preserve">: </w:t>
      </w:r>
    </w:p>
    <w:p w14:paraId="2B0C42E1" w14:textId="77777777" w:rsidR="001B720D" w:rsidRDefault="001B720D" w:rsidP="00962CBF">
      <w:pPr>
        <w:rPr>
          <w:rFonts w:ascii="Times New Roman" w:hAnsi="Times New Roman" w:cs="Times New Roman"/>
        </w:rPr>
      </w:pPr>
    </w:p>
    <w:p w14:paraId="106E7F71" w14:textId="66908B6C" w:rsidR="001B720D" w:rsidRPr="005A61DA" w:rsidRDefault="001B720D" w:rsidP="000D4B22">
      <w:pPr>
        <w:jc w:val="both"/>
        <w:rPr>
          <w:rFonts w:ascii="Times New Roman" w:hAnsi="Times New Roman" w:cs="Times New Roman"/>
        </w:rPr>
      </w:pPr>
      <w:r>
        <w:rPr>
          <w:rFonts w:ascii="Times New Roman" w:hAnsi="Times New Roman" w:cs="Times New Roman"/>
        </w:rPr>
        <w:t xml:space="preserve">In this experiment, we have demonstrated how to identify an unknown based on its characteristic IR spectrum. Different functional groups give </w:t>
      </w:r>
      <w:r w:rsidR="008C55BA">
        <w:rPr>
          <w:rFonts w:ascii="Times New Roman" w:hAnsi="Times New Roman" w:cs="Times New Roman"/>
        </w:rPr>
        <w:t>different stretching frequencies, which allow</w:t>
      </w:r>
      <w:r>
        <w:rPr>
          <w:rFonts w:ascii="Times New Roman" w:hAnsi="Times New Roman" w:cs="Times New Roman"/>
        </w:rPr>
        <w:t xml:space="preserve"> one to identify the functional groups present. </w:t>
      </w:r>
    </w:p>
    <w:p w14:paraId="1117FF40" w14:textId="77777777" w:rsidR="00962CBF" w:rsidRDefault="00962CBF" w:rsidP="00962CBF">
      <w:pPr>
        <w:rPr>
          <w:rFonts w:ascii="Times New Roman" w:hAnsi="Times New Roman" w:cs="Times New Roman"/>
          <w:b/>
          <w:sz w:val="28"/>
          <w:szCs w:val="28"/>
        </w:rPr>
      </w:pPr>
    </w:p>
    <w:p w14:paraId="60A7EBA0" w14:textId="5241920A" w:rsidR="00962CBF" w:rsidRDefault="00962CBF" w:rsidP="00962CBF">
      <w:pPr>
        <w:rPr>
          <w:rFonts w:ascii="Times New Roman" w:hAnsi="Times New Roman" w:cs="Times New Roman"/>
        </w:rPr>
      </w:pPr>
      <w:r w:rsidRPr="005A61DA">
        <w:rPr>
          <w:rFonts w:ascii="Times New Roman" w:hAnsi="Times New Roman" w:cs="Times New Roman"/>
          <w:b/>
          <w:sz w:val="28"/>
        </w:rPr>
        <w:t>Applications</w:t>
      </w:r>
    </w:p>
    <w:p w14:paraId="388C6160" w14:textId="77777777" w:rsidR="008C55BA" w:rsidRDefault="008C55BA" w:rsidP="000D4B22">
      <w:pPr>
        <w:jc w:val="both"/>
        <w:rPr>
          <w:rFonts w:ascii="Times New Roman" w:hAnsi="Times New Roman" w:cs="Times New Roman"/>
        </w:rPr>
      </w:pPr>
    </w:p>
    <w:p w14:paraId="7C806E3F" w14:textId="77267B3B" w:rsidR="008C55BA" w:rsidRPr="005A61DA" w:rsidRDefault="00C151F6" w:rsidP="000D4B22">
      <w:pPr>
        <w:jc w:val="both"/>
        <w:rPr>
          <w:rFonts w:ascii="Times New Roman" w:hAnsi="Times New Roman" w:cs="Times New Roman"/>
        </w:rPr>
      </w:pPr>
      <w:r>
        <w:rPr>
          <w:rFonts w:ascii="Times New Roman" w:hAnsi="Times New Roman" w:cs="Times New Roman"/>
        </w:rPr>
        <w:t xml:space="preserve">As shown in this experiment, IR spectroscopy is a useful tool for the organic chemist to identify and characterize a molecule. </w:t>
      </w:r>
      <w:r w:rsidR="000D4B22">
        <w:rPr>
          <w:rFonts w:ascii="Times New Roman" w:hAnsi="Times New Roman" w:cs="Times New Roman"/>
        </w:rPr>
        <w:t xml:space="preserve">In addition to organic chemistry, IR spectroscopy has useful applications in other areas. </w:t>
      </w:r>
      <w:r w:rsidR="00692B7E">
        <w:rPr>
          <w:rFonts w:ascii="Times New Roman" w:hAnsi="Times New Roman" w:cs="Times New Roman"/>
        </w:rPr>
        <w:t xml:space="preserve">In the pharmaceutical industry, this technique is used for quantitative and qualitative analysis of drugs. In food science, IR spectroscopy is used to study fats and oils. Lastly, IR spectroscopy is used to measure the composition of greenhouse gases, </w:t>
      </w:r>
      <w:r w:rsidR="00692B7E" w:rsidRPr="00636F10">
        <w:rPr>
          <w:rFonts w:ascii="Times New Roman" w:hAnsi="Times New Roman" w:cs="Times New Roman"/>
          <w:i/>
          <w:rPrChange w:id="59" w:author="Andrew Wilkens" w:date="2016-08-22T14:53:00Z">
            <w:rPr>
              <w:rFonts w:ascii="Times New Roman" w:hAnsi="Times New Roman" w:cs="Times New Roman"/>
            </w:rPr>
          </w:rPrChange>
        </w:rPr>
        <w:t>i.e.</w:t>
      </w:r>
      <w:r w:rsidR="00692B7E">
        <w:rPr>
          <w:rFonts w:ascii="Times New Roman" w:hAnsi="Times New Roman" w:cs="Times New Roman"/>
        </w:rPr>
        <w:t xml:space="preserve"> CO</w:t>
      </w:r>
      <w:r w:rsidR="00692B7E">
        <w:rPr>
          <w:rFonts w:ascii="Times New Roman" w:hAnsi="Times New Roman" w:cs="Times New Roman"/>
          <w:vertAlign w:val="subscript"/>
        </w:rPr>
        <w:t>2</w:t>
      </w:r>
      <w:r w:rsidR="00692B7E">
        <w:rPr>
          <w:rFonts w:ascii="Times New Roman" w:hAnsi="Times New Roman" w:cs="Times New Roman"/>
        </w:rPr>
        <w:t>, CO, CH</w:t>
      </w:r>
      <w:r w:rsidR="00692B7E">
        <w:rPr>
          <w:rFonts w:ascii="Times New Roman" w:hAnsi="Times New Roman" w:cs="Times New Roman"/>
          <w:vertAlign w:val="subscript"/>
        </w:rPr>
        <w:t>4</w:t>
      </w:r>
      <w:r w:rsidR="00692B7E">
        <w:rPr>
          <w:rFonts w:ascii="Times New Roman" w:hAnsi="Times New Roman" w:cs="Times New Roman"/>
        </w:rPr>
        <w:t>, and N</w:t>
      </w:r>
      <w:r w:rsidR="00692B7E">
        <w:rPr>
          <w:rFonts w:ascii="Times New Roman" w:hAnsi="Times New Roman" w:cs="Times New Roman"/>
          <w:vertAlign w:val="subscript"/>
        </w:rPr>
        <w:t>2</w:t>
      </w:r>
      <w:r w:rsidR="00692B7E">
        <w:rPr>
          <w:rFonts w:ascii="Times New Roman" w:hAnsi="Times New Roman" w:cs="Times New Roman"/>
        </w:rPr>
        <w:t xml:space="preserve">O in efforts to understand global climate changes.  </w:t>
      </w:r>
    </w:p>
    <w:p w14:paraId="2442F0FA" w14:textId="77777777" w:rsidR="00962CBF" w:rsidRDefault="00962CBF" w:rsidP="00962CBF">
      <w:pPr>
        <w:rPr>
          <w:rFonts w:ascii="Times New Roman" w:hAnsi="Times New Roman" w:cs="Times New Roman"/>
          <w:b/>
          <w:sz w:val="28"/>
          <w:szCs w:val="28"/>
        </w:rPr>
      </w:pPr>
    </w:p>
    <w:p w14:paraId="37236A8E" w14:textId="77777777" w:rsidR="00962CBF" w:rsidRPr="005A61DA" w:rsidRDefault="00962CBF" w:rsidP="00962CBF">
      <w:pPr>
        <w:rPr>
          <w:rFonts w:ascii="Times New Roman" w:hAnsi="Times New Roman" w:cs="Times New Roman"/>
          <w:b/>
          <w:sz w:val="28"/>
          <w:szCs w:val="28"/>
        </w:rPr>
      </w:pPr>
      <w:r w:rsidRPr="005A61DA">
        <w:rPr>
          <w:rFonts w:ascii="Times New Roman" w:hAnsi="Times New Roman" w:cs="Times New Roman"/>
          <w:b/>
          <w:sz w:val="28"/>
          <w:szCs w:val="28"/>
        </w:rPr>
        <w:t>Legend:</w:t>
      </w:r>
    </w:p>
    <w:p w14:paraId="64BBAB37" w14:textId="77777777" w:rsidR="00962CBF" w:rsidRDefault="00962CBF" w:rsidP="00962CBF">
      <w:pPr>
        <w:rPr>
          <w:rFonts w:ascii="Times New Roman" w:hAnsi="Times New Roman" w:cs="Times New Roman"/>
          <w:b/>
          <w:sz w:val="28"/>
          <w:szCs w:val="28"/>
        </w:rPr>
      </w:pPr>
    </w:p>
    <w:p w14:paraId="661266F0" w14:textId="0F594B68" w:rsidR="008C55BA" w:rsidRPr="00B8078D" w:rsidRDefault="000342F1" w:rsidP="00962CBF">
      <w:pPr>
        <w:rPr>
          <w:rFonts w:ascii="Times New Roman" w:hAnsi="Times New Roman" w:cs="Times New Roman"/>
          <w:b/>
        </w:rPr>
      </w:pPr>
      <w:r>
        <w:rPr>
          <w:rFonts w:ascii="Times New Roman" w:hAnsi="Times New Roman" w:cs="Times New Roman"/>
          <w:b/>
        </w:rPr>
        <w:t>Figure 1.</w:t>
      </w:r>
      <w:r w:rsidR="008C55BA" w:rsidRPr="00B8078D">
        <w:rPr>
          <w:rFonts w:ascii="Times New Roman" w:hAnsi="Times New Roman" w:cs="Times New Roman"/>
          <w:b/>
        </w:rPr>
        <w:t xml:space="preserve"> Diagram showing C</w:t>
      </w:r>
      <w:r w:rsidR="008C55BA" w:rsidRPr="00B8078D">
        <w:rPr>
          <w:rFonts w:ascii="Times New Roman" w:hAnsi="Times New Roman" w:cs="Times New Roman"/>
          <w:b/>
        </w:rPr>
        <w:softHyphen/>
        <w:t>–O double and C–C triple bond stretches and the resulting change in the dipole moment.</w:t>
      </w:r>
    </w:p>
    <w:p w14:paraId="4C918C17" w14:textId="77777777" w:rsidR="008C55BA" w:rsidRPr="00B8078D" w:rsidRDefault="008C55BA" w:rsidP="00962CBF">
      <w:pPr>
        <w:rPr>
          <w:rFonts w:ascii="Times New Roman" w:hAnsi="Times New Roman" w:cs="Times New Roman"/>
          <w:b/>
        </w:rPr>
      </w:pPr>
    </w:p>
    <w:p w14:paraId="7432E386" w14:textId="1449ADB0" w:rsidR="008C55BA" w:rsidRPr="00B8078D" w:rsidRDefault="000342F1" w:rsidP="00962CBF">
      <w:pPr>
        <w:rPr>
          <w:rFonts w:ascii="Times New Roman" w:hAnsi="Times New Roman" w:cs="Times New Roman"/>
          <w:b/>
        </w:rPr>
      </w:pPr>
      <w:r>
        <w:rPr>
          <w:rFonts w:ascii="Times New Roman" w:hAnsi="Times New Roman" w:cs="Times New Roman"/>
          <w:b/>
        </w:rPr>
        <w:t>Table 1.</w:t>
      </w:r>
      <w:r w:rsidR="008C55BA" w:rsidRPr="00B8078D">
        <w:rPr>
          <w:rFonts w:ascii="Times New Roman" w:hAnsi="Times New Roman" w:cs="Times New Roman"/>
          <w:b/>
        </w:rPr>
        <w:t xml:space="preserve"> Table showing some characteristic IR frequencies of covalent bonds present in organic molecules.</w:t>
      </w:r>
    </w:p>
    <w:p w14:paraId="6A45C524" w14:textId="77777777" w:rsidR="008C55BA" w:rsidRPr="00B8078D" w:rsidRDefault="008C55BA" w:rsidP="00962CBF">
      <w:pPr>
        <w:rPr>
          <w:rFonts w:ascii="Times New Roman" w:hAnsi="Times New Roman" w:cs="Times New Roman"/>
          <w:b/>
        </w:rPr>
      </w:pPr>
    </w:p>
    <w:p w14:paraId="5428F78F" w14:textId="09F5C303" w:rsidR="008C55BA" w:rsidRDefault="008C55BA" w:rsidP="00962CBF">
      <w:pPr>
        <w:rPr>
          <w:ins w:id="60" w:author="Zhiwei Chen" w:date="2016-08-26T01:36:00Z"/>
          <w:rFonts w:ascii="Times New Roman" w:hAnsi="Times New Roman" w:cs="Times New Roman"/>
          <w:b/>
        </w:rPr>
      </w:pPr>
      <w:r w:rsidRPr="00B8078D">
        <w:rPr>
          <w:rFonts w:ascii="Times New Roman" w:hAnsi="Times New Roman" w:cs="Times New Roman"/>
          <w:b/>
        </w:rPr>
        <w:t>Figure 2</w:t>
      </w:r>
      <w:r w:rsidR="000342F1">
        <w:rPr>
          <w:rFonts w:ascii="Times New Roman" w:hAnsi="Times New Roman" w:cs="Times New Roman"/>
          <w:b/>
        </w:rPr>
        <w:t>.</w:t>
      </w:r>
      <w:r w:rsidRPr="00B8078D">
        <w:rPr>
          <w:rFonts w:ascii="Times New Roman" w:hAnsi="Times New Roman" w:cs="Times New Roman"/>
          <w:b/>
        </w:rPr>
        <w:t xml:space="preserve"> </w:t>
      </w:r>
      <w:del w:id="61" w:author="Zhiwei Chen" w:date="2016-08-26T01:36:00Z">
        <w:r w:rsidRPr="00B8078D" w:rsidDel="00E44BEE">
          <w:rPr>
            <w:rFonts w:ascii="Times New Roman" w:hAnsi="Times New Roman" w:cs="Times New Roman"/>
            <w:b/>
          </w:rPr>
          <w:delText>Diagram showing the possible identities of the unknown.</w:delText>
        </w:r>
      </w:del>
      <w:ins w:id="62" w:author="Zhiwei Chen" w:date="2016-08-26T01:36:00Z">
        <w:r w:rsidR="00E44BEE">
          <w:rPr>
            <w:rFonts w:ascii="Times New Roman" w:hAnsi="Times New Roman" w:cs="Times New Roman"/>
            <w:b/>
          </w:rPr>
          <w:t xml:space="preserve">IR spectrum of a </w:t>
        </w:r>
        <w:proofErr w:type="spellStart"/>
        <w:r w:rsidR="00E44BEE">
          <w:rPr>
            <w:rFonts w:ascii="Times New Roman" w:hAnsi="Times New Roman" w:cs="Times New Roman"/>
            <w:b/>
          </w:rPr>
          <w:t>Hantzsch</w:t>
        </w:r>
        <w:proofErr w:type="spellEnd"/>
        <w:r w:rsidR="00E44BEE">
          <w:rPr>
            <w:rFonts w:ascii="Times New Roman" w:hAnsi="Times New Roman" w:cs="Times New Roman"/>
            <w:b/>
          </w:rPr>
          <w:t xml:space="preserve"> ester.</w:t>
        </w:r>
      </w:ins>
      <w:r w:rsidRPr="00B8078D">
        <w:rPr>
          <w:rFonts w:ascii="Times New Roman" w:hAnsi="Times New Roman" w:cs="Times New Roman"/>
          <w:b/>
        </w:rPr>
        <w:t xml:space="preserve"> </w:t>
      </w:r>
    </w:p>
    <w:p w14:paraId="0CA6CA81" w14:textId="77777777" w:rsidR="00E44BEE" w:rsidRDefault="00E44BEE" w:rsidP="00962CBF">
      <w:pPr>
        <w:rPr>
          <w:ins w:id="63" w:author="Zhiwei Chen" w:date="2016-08-26T01:36:00Z"/>
          <w:rFonts w:ascii="Times New Roman" w:hAnsi="Times New Roman" w:cs="Times New Roman"/>
          <w:b/>
        </w:rPr>
      </w:pPr>
    </w:p>
    <w:p w14:paraId="6801159B" w14:textId="0233B88E" w:rsidR="00E44BEE" w:rsidRPr="00B8078D" w:rsidRDefault="00E44BEE" w:rsidP="00E44BEE">
      <w:pPr>
        <w:rPr>
          <w:ins w:id="64" w:author="Zhiwei Chen" w:date="2016-08-26T01:36:00Z"/>
          <w:rFonts w:ascii="Times New Roman" w:hAnsi="Times New Roman" w:cs="Times New Roman"/>
          <w:b/>
        </w:rPr>
      </w:pPr>
      <w:ins w:id="65" w:author="Zhiwei Chen" w:date="2016-08-26T01:36:00Z">
        <w:r>
          <w:rPr>
            <w:rFonts w:ascii="Times New Roman" w:hAnsi="Times New Roman" w:cs="Times New Roman"/>
            <w:b/>
          </w:rPr>
          <w:t>Figure 3.</w:t>
        </w:r>
        <w:r w:rsidRPr="00B8078D">
          <w:rPr>
            <w:rFonts w:ascii="Times New Roman" w:hAnsi="Times New Roman" w:cs="Times New Roman"/>
            <w:b/>
          </w:rPr>
          <w:t xml:space="preserve"> Diagram showing the possible identities of the unknown. </w:t>
        </w:r>
      </w:ins>
    </w:p>
    <w:p w14:paraId="2F263662" w14:textId="77777777" w:rsidR="00E44BEE" w:rsidRPr="00B8078D" w:rsidRDefault="00E44BEE" w:rsidP="00962CBF">
      <w:pPr>
        <w:rPr>
          <w:rFonts w:ascii="Times New Roman" w:hAnsi="Times New Roman" w:cs="Times New Roman"/>
          <w:b/>
        </w:rPr>
      </w:pPr>
    </w:p>
    <w:sectPr w:rsidR="00E44BEE" w:rsidRPr="00B8078D" w:rsidSect="00767BD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ndrew Wilkens" w:date="2016-08-22T14:52:00Z" w:initials="ASW">
    <w:p w14:paraId="240CFF6C" w14:textId="7A81A292" w:rsidR="00E44BEE" w:rsidRDefault="00E44BEE">
      <w:pPr>
        <w:pStyle w:val="CommentText"/>
      </w:pPr>
      <w:r>
        <w:rPr>
          <w:rStyle w:val="CommentReference"/>
        </w:rPr>
        <w:annotationRef/>
      </w:r>
      <w:r>
        <w:t>Provide a brief description of ATR.</w:t>
      </w:r>
    </w:p>
  </w:comment>
  <w:comment w:id="42" w:author="Andrew Wilkens" w:date="2016-08-22T14:50:00Z" w:initials="ASW">
    <w:p w14:paraId="74AA1F8A" w14:textId="724EB9C8" w:rsidR="00E44BEE" w:rsidRDefault="00E44BEE">
      <w:pPr>
        <w:pStyle w:val="CommentText"/>
      </w:pPr>
      <w:r>
        <w:rPr>
          <w:rStyle w:val="CommentReference"/>
        </w:rPr>
        <w:annotationRef/>
      </w:r>
      <w:r>
        <w:t>Briefly explain this concept.</w:t>
      </w:r>
    </w:p>
  </w:comment>
  <w:comment w:id="43" w:author="Andrew Wilkens" w:date="2016-08-24T17:30:00Z" w:initials="ASW">
    <w:p w14:paraId="67ACF22F" w14:textId="72ECD85C" w:rsidR="00E44BEE" w:rsidRDefault="00E44BEE">
      <w:pPr>
        <w:pStyle w:val="CommentText"/>
      </w:pPr>
      <w:r>
        <w:rPr>
          <w:rStyle w:val="CommentReference"/>
        </w:rPr>
        <w:annotationRef/>
      </w:r>
      <w:r>
        <w:t>This is good, but provide a labeled sample IR spectrum, as well.</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0C44"/>
    <w:multiLevelType w:val="multilevel"/>
    <w:tmpl w:val="62B89A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9561FD9"/>
    <w:multiLevelType w:val="multilevel"/>
    <w:tmpl w:val="62B89A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6B2527B"/>
    <w:multiLevelType w:val="hybridMultilevel"/>
    <w:tmpl w:val="1AD4B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BF"/>
    <w:rsid w:val="00026935"/>
    <w:rsid w:val="000342F1"/>
    <w:rsid w:val="0006271A"/>
    <w:rsid w:val="000D4B22"/>
    <w:rsid w:val="001033D1"/>
    <w:rsid w:val="00142E25"/>
    <w:rsid w:val="001863D8"/>
    <w:rsid w:val="001B720D"/>
    <w:rsid w:val="00203821"/>
    <w:rsid w:val="002B73D8"/>
    <w:rsid w:val="002C7AC9"/>
    <w:rsid w:val="002D4BB6"/>
    <w:rsid w:val="00310CE0"/>
    <w:rsid w:val="00352B2C"/>
    <w:rsid w:val="004C2265"/>
    <w:rsid w:val="0051671B"/>
    <w:rsid w:val="00582609"/>
    <w:rsid w:val="0059371A"/>
    <w:rsid w:val="00636F10"/>
    <w:rsid w:val="00642ACC"/>
    <w:rsid w:val="0064435D"/>
    <w:rsid w:val="00692B7E"/>
    <w:rsid w:val="006C0A1E"/>
    <w:rsid w:val="00735593"/>
    <w:rsid w:val="00767BDD"/>
    <w:rsid w:val="007A7BBC"/>
    <w:rsid w:val="007B715F"/>
    <w:rsid w:val="007C7085"/>
    <w:rsid w:val="007E1DF7"/>
    <w:rsid w:val="00880B71"/>
    <w:rsid w:val="008841EC"/>
    <w:rsid w:val="008857F7"/>
    <w:rsid w:val="008B4909"/>
    <w:rsid w:val="008C55BA"/>
    <w:rsid w:val="00962CBF"/>
    <w:rsid w:val="009B4331"/>
    <w:rsid w:val="00A541BE"/>
    <w:rsid w:val="00A944AC"/>
    <w:rsid w:val="00B136D6"/>
    <w:rsid w:val="00B73AFD"/>
    <w:rsid w:val="00B8078D"/>
    <w:rsid w:val="00C151F6"/>
    <w:rsid w:val="00C9537B"/>
    <w:rsid w:val="00D27F0E"/>
    <w:rsid w:val="00D97CEB"/>
    <w:rsid w:val="00DE7925"/>
    <w:rsid w:val="00E13A80"/>
    <w:rsid w:val="00E44BEE"/>
    <w:rsid w:val="00E61CCA"/>
    <w:rsid w:val="00E92ED2"/>
    <w:rsid w:val="00EA2171"/>
    <w:rsid w:val="00EB3DDA"/>
    <w:rsid w:val="00ED11BA"/>
    <w:rsid w:val="00F45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D5B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4BB6"/>
    <w:rPr>
      <w:color w:val="808080"/>
    </w:rPr>
  </w:style>
  <w:style w:type="paragraph" w:styleId="BalloonText">
    <w:name w:val="Balloon Text"/>
    <w:basedOn w:val="Normal"/>
    <w:link w:val="BalloonTextChar"/>
    <w:uiPriority w:val="99"/>
    <w:semiHidden/>
    <w:unhideWhenUsed/>
    <w:rsid w:val="002D4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BB6"/>
    <w:rPr>
      <w:rFonts w:ascii="Lucida Grande" w:hAnsi="Lucida Grande" w:cs="Lucida Grande"/>
      <w:sz w:val="18"/>
      <w:szCs w:val="18"/>
    </w:rPr>
  </w:style>
  <w:style w:type="paragraph" w:styleId="ListParagraph">
    <w:name w:val="List Paragraph"/>
    <w:basedOn w:val="Normal"/>
    <w:uiPriority w:val="34"/>
    <w:qFormat/>
    <w:rsid w:val="002B73D8"/>
    <w:pPr>
      <w:ind w:left="720"/>
      <w:contextualSpacing/>
    </w:pPr>
  </w:style>
  <w:style w:type="table" w:styleId="TableGrid">
    <w:name w:val="Table Grid"/>
    <w:basedOn w:val="TableNormal"/>
    <w:uiPriority w:val="59"/>
    <w:rsid w:val="00880B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36F10"/>
    <w:rPr>
      <w:sz w:val="18"/>
      <w:szCs w:val="18"/>
    </w:rPr>
  </w:style>
  <w:style w:type="paragraph" w:styleId="CommentText">
    <w:name w:val="annotation text"/>
    <w:basedOn w:val="Normal"/>
    <w:link w:val="CommentTextChar"/>
    <w:uiPriority w:val="99"/>
    <w:semiHidden/>
    <w:unhideWhenUsed/>
    <w:rsid w:val="00636F10"/>
  </w:style>
  <w:style w:type="character" w:customStyle="1" w:styleId="CommentTextChar">
    <w:name w:val="Comment Text Char"/>
    <w:basedOn w:val="DefaultParagraphFont"/>
    <w:link w:val="CommentText"/>
    <w:uiPriority w:val="99"/>
    <w:semiHidden/>
    <w:rsid w:val="00636F10"/>
  </w:style>
  <w:style w:type="paragraph" w:styleId="CommentSubject">
    <w:name w:val="annotation subject"/>
    <w:basedOn w:val="CommentText"/>
    <w:next w:val="CommentText"/>
    <w:link w:val="CommentSubjectChar"/>
    <w:uiPriority w:val="99"/>
    <w:semiHidden/>
    <w:unhideWhenUsed/>
    <w:rsid w:val="00636F10"/>
    <w:rPr>
      <w:b/>
      <w:bCs/>
      <w:sz w:val="20"/>
      <w:szCs w:val="20"/>
    </w:rPr>
  </w:style>
  <w:style w:type="character" w:customStyle="1" w:styleId="CommentSubjectChar">
    <w:name w:val="Comment Subject Char"/>
    <w:basedOn w:val="CommentTextChar"/>
    <w:link w:val="CommentSubject"/>
    <w:uiPriority w:val="99"/>
    <w:semiHidden/>
    <w:rsid w:val="00636F1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4BB6"/>
    <w:rPr>
      <w:color w:val="808080"/>
    </w:rPr>
  </w:style>
  <w:style w:type="paragraph" w:styleId="BalloonText">
    <w:name w:val="Balloon Text"/>
    <w:basedOn w:val="Normal"/>
    <w:link w:val="BalloonTextChar"/>
    <w:uiPriority w:val="99"/>
    <w:semiHidden/>
    <w:unhideWhenUsed/>
    <w:rsid w:val="002D4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BB6"/>
    <w:rPr>
      <w:rFonts w:ascii="Lucida Grande" w:hAnsi="Lucida Grande" w:cs="Lucida Grande"/>
      <w:sz w:val="18"/>
      <w:szCs w:val="18"/>
    </w:rPr>
  </w:style>
  <w:style w:type="paragraph" w:styleId="ListParagraph">
    <w:name w:val="List Paragraph"/>
    <w:basedOn w:val="Normal"/>
    <w:uiPriority w:val="34"/>
    <w:qFormat/>
    <w:rsid w:val="002B73D8"/>
    <w:pPr>
      <w:ind w:left="720"/>
      <w:contextualSpacing/>
    </w:pPr>
  </w:style>
  <w:style w:type="table" w:styleId="TableGrid">
    <w:name w:val="Table Grid"/>
    <w:basedOn w:val="TableNormal"/>
    <w:uiPriority w:val="59"/>
    <w:rsid w:val="00880B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36F10"/>
    <w:rPr>
      <w:sz w:val="18"/>
      <w:szCs w:val="18"/>
    </w:rPr>
  </w:style>
  <w:style w:type="paragraph" w:styleId="CommentText">
    <w:name w:val="annotation text"/>
    <w:basedOn w:val="Normal"/>
    <w:link w:val="CommentTextChar"/>
    <w:uiPriority w:val="99"/>
    <w:semiHidden/>
    <w:unhideWhenUsed/>
    <w:rsid w:val="00636F10"/>
  </w:style>
  <w:style w:type="character" w:customStyle="1" w:styleId="CommentTextChar">
    <w:name w:val="Comment Text Char"/>
    <w:basedOn w:val="DefaultParagraphFont"/>
    <w:link w:val="CommentText"/>
    <w:uiPriority w:val="99"/>
    <w:semiHidden/>
    <w:rsid w:val="00636F10"/>
  </w:style>
  <w:style w:type="paragraph" w:styleId="CommentSubject">
    <w:name w:val="annotation subject"/>
    <w:basedOn w:val="CommentText"/>
    <w:next w:val="CommentText"/>
    <w:link w:val="CommentSubjectChar"/>
    <w:uiPriority w:val="99"/>
    <w:semiHidden/>
    <w:unhideWhenUsed/>
    <w:rsid w:val="00636F10"/>
    <w:rPr>
      <w:b/>
      <w:bCs/>
      <w:sz w:val="20"/>
      <w:szCs w:val="20"/>
    </w:rPr>
  </w:style>
  <w:style w:type="character" w:customStyle="1" w:styleId="CommentSubjectChar">
    <w:name w:val="Comment Subject Char"/>
    <w:basedOn w:val="CommentTextChar"/>
    <w:link w:val="CommentSubject"/>
    <w:uiPriority w:val="99"/>
    <w:semiHidden/>
    <w:rsid w:val="00636F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863</Words>
  <Characters>4920</Characters>
  <Application>Microsoft Macintosh Word</Application>
  <DocSecurity>0</DocSecurity>
  <Lines>41</Lines>
  <Paragraphs>11</Paragraphs>
  <ScaleCrop>false</ScaleCrop>
  <Company/>
  <LinksUpToDate>false</LinksUpToDate>
  <CharactersWithSpaces>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Zhiwei Chen</dc:creator>
  <cp:keywords/>
  <dc:description/>
  <cp:lastModifiedBy>Zhiwei Chen</cp:lastModifiedBy>
  <cp:revision>4</cp:revision>
  <dcterms:created xsi:type="dcterms:W3CDTF">2016-08-22T19:05:00Z</dcterms:created>
  <dcterms:modified xsi:type="dcterms:W3CDTF">2016-08-26T08:41:00Z</dcterms:modified>
</cp:coreProperties>
</file>